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DD2FE" w14:textId="584CC948" w:rsidR="00B62B97" w:rsidRPr="00B62B97" w:rsidRDefault="00B62B97" w:rsidP="00B62B97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B62B97">
        <w:rPr>
          <w:rFonts w:ascii="Times New Roman" w:hAnsi="Times New Roman" w:cs="Times New Roman"/>
          <w:sz w:val="24"/>
          <w:szCs w:val="24"/>
        </w:rPr>
        <w:t>E</w:t>
      </w:r>
      <w:r w:rsidR="0027136E">
        <w:rPr>
          <w:rFonts w:ascii="Times New Roman" w:hAnsi="Times New Roman" w:cs="Times New Roman"/>
          <w:sz w:val="24"/>
          <w:szCs w:val="24"/>
        </w:rPr>
        <w:t>ELNÕU</w:t>
      </w:r>
    </w:p>
    <w:p w14:paraId="24D62830" w14:textId="3BCD4F2E" w:rsidR="00B62B97" w:rsidRPr="00B62B97" w:rsidRDefault="002E7EE7" w:rsidP="00B62B97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17.06</w:t>
      </w:r>
      <w:r w:rsidR="00B62B97" w:rsidRPr="00B62B97">
        <w:rPr>
          <w:rFonts w:ascii="Times New Roman" w:hAnsi="Times New Roman" w:cs="Times New Roman"/>
          <w:sz w:val="24"/>
          <w:szCs w:val="24"/>
        </w:rPr>
        <w:t>.202</w:t>
      </w:r>
      <w:r w:rsidR="00BC20BE">
        <w:rPr>
          <w:rFonts w:ascii="Times New Roman" w:hAnsi="Times New Roman" w:cs="Times New Roman"/>
          <w:sz w:val="24"/>
          <w:szCs w:val="24"/>
        </w:rPr>
        <w:t>4</w:t>
      </w:r>
    </w:p>
    <w:p w14:paraId="49337D8C" w14:textId="77777777" w:rsidR="00B62B97" w:rsidRDefault="00B62B97" w:rsidP="00EA47AB">
      <w:pPr>
        <w:pStyle w:val="Vahedeta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D30B295" w14:textId="7878B137" w:rsidR="00AF4B01" w:rsidRPr="00EA47AB" w:rsidRDefault="00AF4B01" w:rsidP="00EA47AB">
      <w:pPr>
        <w:pStyle w:val="Vahedeta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A47AB">
        <w:rPr>
          <w:rFonts w:ascii="Times New Roman" w:hAnsi="Times New Roman" w:cs="Times New Roman"/>
          <w:b/>
          <w:bCs/>
          <w:sz w:val="32"/>
          <w:szCs w:val="32"/>
        </w:rPr>
        <w:t xml:space="preserve">Spordiseaduse </w:t>
      </w:r>
      <w:r w:rsidR="00EA47AB" w:rsidRPr="00EA47AB">
        <w:rPr>
          <w:rFonts w:ascii="Times New Roman" w:hAnsi="Times New Roman" w:cs="Times New Roman"/>
          <w:b/>
          <w:bCs/>
          <w:sz w:val="32"/>
          <w:szCs w:val="32"/>
        </w:rPr>
        <w:t xml:space="preserve">ja tulumaksuseaduse </w:t>
      </w:r>
      <w:r w:rsidRPr="00EA47AB">
        <w:rPr>
          <w:rFonts w:ascii="Times New Roman" w:hAnsi="Times New Roman" w:cs="Times New Roman"/>
          <w:b/>
          <w:bCs/>
          <w:sz w:val="32"/>
          <w:szCs w:val="32"/>
        </w:rPr>
        <w:t>muutmise seadus</w:t>
      </w:r>
    </w:p>
    <w:p w14:paraId="21353E41" w14:textId="77777777" w:rsidR="00AF4B01" w:rsidRDefault="00AF4B01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2A1F8D1" w14:textId="74A8CBBE" w:rsidR="00AF4B01" w:rsidRPr="00EA47AB" w:rsidRDefault="00AF4B01" w:rsidP="00EA47AB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EA47AB">
        <w:rPr>
          <w:rFonts w:ascii="Times New Roman" w:hAnsi="Times New Roman" w:cs="Times New Roman"/>
          <w:b/>
          <w:bCs/>
          <w:sz w:val="24"/>
          <w:szCs w:val="24"/>
        </w:rPr>
        <w:t>§ 1. Spordiseaduse muutmine</w:t>
      </w:r>
    </w:p>
    <w:p w14:paraId="6BD43E38" w14:textId="77777777" w:rsidR="00EA47AB" w:rsidRDefault="00EA47AB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AD31C0D" w14:textId="4EFD7091" w:rsidR="00AF4B01" w:rsidRPr="00EA47AB" w:rsidRDefault="00AF4B01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EA47AB">
        <w:rPr>
          <w:rFonts w:ascii="Times New Roman" w:hAnsi="Times New Roman" w:cs="Times New Roman"/>
          <w:sz w:val="24"/>
          <w:szCs w:val="24"/>
        </w:rPr>
        <w:t>Spordiseaduses tehakse järgmised muudatused:</w:t>
      </w:r>
    </w:p>
    <w:p w14:paraId="3FE80C6B" w14:textId="77777777" w:rsidR="00AF4B01" w:rsidRPr="00EA47AB" w:rsidRDefault="00AF4B01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4313BB7" w14:textId="09868830" w:rsidR="00AF4B01" w:rsidRPr="008E0132" w:rsidRDefault="00EA47AB" w:rsidP="0082155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8E0132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8E0132">
        <w:rPr>
          <w:rFonts w:ascii="Times New Roman" w:hAnsi="Times New Roman" w:cs="Times New Roman"/>
          <w:sz w:val="24"/>
          <w:szCs w:val="24"/>
        </w:rPr>
        <w:t xml:space="preserve"> </w:t>
      </w:r>
      <w:r w:rsidR="00AF4B01" w:rsidRPr="008E0132">
        <w:rPr>
          <w:rFonts w:ascii="Times New Roman" w:hAnsi="Times New Roman" w:cs="Times New Roman"/>
          <w:sz w:val="24"/>
          <w:szCs w:val="24"/>
        </w:rPr>
        <w:t xml:space="preserve">paragrahvi 1 </w:t>
      </w:r>
      <w:r w:rsidR="00821551" w:rsidRPr="008E0132">
        <w:rPr>
          <w:rFonts w:ascii="Times New Roman" w:hAnsi="Times New Roman" w:cs="Times New Roman"/>
          <w:sz w:val="24"/>
          <w:szCs w:val="24"/>
        </w:rPr>
        <w:t>lõiget</w:t>
      </w:r>
      <w:r w:rsidR="00AF4B01" w:rsidRPr="008E0132">
        <w:rPr>
          <w:rFonts w:ascii="Times New Roman" w:hAnsi="Times New Roman" w:cs="Times New Roman"/>
          <w:sz w:val="24"/>
          <w:szCs w:val="24"/>
        </w:rPr>
        <w:t xml:space="preserve"> 1 </w:t>
      </w:r>
      <w:r w:rsidR="00BD0A76" w:rsidRPr="008E0132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821551" w:rsidRPr="008E0132">
        <w:rPr>
          <w:rFonts w:ascii="Times New Roman" w:hAnsi="Times New Roman" w:cs="Times New Roman"/>
          <w:sz w:val="24"/>
          <w:szCs w:val="24"/>
        </w:rPr>
        <w:t xml:space="preserve">pärast </w:t>
      </w:r>
      <w:r w:rsidRPr="008E0132">
        <w:rPr>
          <w:rFonts w:ascii="Times New Roman" w:hAnsi="Times New Roman" w:cs="Times New Roman"/>
          <w:sz w:val="24"/>
          <w:szCs w:val="24"/>
        </w:rPr>
        <w:t>sõna „dopinguvastaste</w:t>
      </w:r>
      <w:r w:rsidR="00AF391E" w:rsidRPr="008E0132">
        <w:rPr>
          <w:rFonts w:ascii="Times New Roman" w:hAnsi="Times New Roman" w:cs="Times New Roman"/>
          <w:sz w:val="24"/>
          <w:szCs w:val="24"/>
        </w:rPr>
        <w:t>“</w:t>
      </w:r>
      <w:r w:rsidRPr="008E0132">
        <w:rPr>
          <w:rFonts w:ascii="Times New Roman" w:hAnsi="Times New Roman" w:cs="Times New Roman"/>
          <w:sz w:val="24"/>
          <w:szCs w:val="24"/>
        </w:rPr>
        <w:t xml:space="preserve"> sõna</w:t>
      </w:r>
      <w:r w:rsidR="00BD0A76" w:rsidRPr="008E0132">
        <w:rPr>
          <w:rFonts w:ascii="Times New Roman" w:hAnsi="Times New Roman" w:cs="Times New Roman"/>
          <w:sz w:val="24"/>
          <w:szCs w:val="24"/>
        </w:rPr>
        <w:t>de</w:t>
      </w:r>
      <w:r w:rsidRPr="008E0132">
        <w:rPr>
          <w:rFonts w:ascii="Times New Roman" w:hAnsi="Times New Roman" w:cs="Times New Roman"/>
          <w:sz w:val="24"/>
          <w:szCs w:val="24"/>
        </w:rPr>
        <w:t>ga „</w:t>
      </w:r>
      <w:r w:rsidR="00BD0A76" w:rsidRPr="008E0132">
        <w:rPr>
          <w:rFonts w:ascii="Times New Roman" w:hAnsi="Times New Roman" w:cs="Times New Roman"/>
          <w:sz w:val="24"/>
          <w:szCs w:val="24"/>
        </w:rPr>
        <w:t xml:space="preserve">ja </w:t>
      </w:r>
      <w:r w:rsidRPr="008E0132">
        <w:rPr>
          <w:rFonts w:ascii="Times New Roman" w:hAnsi="Times New Roman" w:cs="Times New Roman"/>
          <w:sz w:val="24"/>
          <w:szCs w:val="24"/>
        </w:rPr>
        <w:t>spordieetika</w:t>
      </w:r>
      <w:r w:rsidR="00AF391E" w:rsidRPr="008E0132">
        <w:rPr>
          <w:rFonts w:ascii="Times New Roman" w:hAnsi="Times New Roman" w:cs="Times New Roman"/>
          <w:sz w:val="24"/>
          <w:szCs w:val="24"/>
        </w:rPr>
        <w:t>“</w:t>
      </w:r>
      <w:r w:rsidR="0064764A">
        <w:rPr>
          <w:rFonts w:ascii="Times New Roman" w:hAnsi="Times New Roman" w:cs="Times New Roman"/>
          <w:sz w:val="24"/>
          <w:szCs w:val="24"/>
        </w:rPr>
        <w:t xml:space="preserve"> ja pärast sõn</w:t>
      </w:r>
      <w:r w:rsidR="00F65EEA">
        <w:rPr>
          <w:rFonts w:ascii="Times New Roman" w:hAnsi="Times New Roman" w:cs="Times New Roman"/>
          <w:sz w:val="24"/>
          <w:szCs w:val="24"/>
        </w:rPr>
        <w:t>u</w:t>
      </w:r>
      <w:r w:rsidR="0064764A">
        <w:rPr>
          <w:rFonts w:ascii="Times New Roman" w:hAnsi="Times New Roman" w:cs="Times New Roman"/>
          <w:sz w:val="24"/>
          <w:szCs w:val="24"/>
        </w:rPr>
        <w:t xml:space="preserve"> „</w:t>
      </w:r>
      <w:commentRangeStart w:id="0"/>
      <w:del w:id="1" w:author="Mari Koik" w:date="2024-06-27T13:27:00Z">
        <w:r w:rsidR="0064764A" w:rsidDel="000660C5">
          <w:rPr>
            <w:rFonts w:ascii="Times New Roman" w:hAnsi="Times New Roman" w:cs="Times New Roman"/>
            <w:sz w:val="24"/>
            <w:szCs w:val="24"/>
          </w:rPr>
          <w:delText xml:space="preserve">spordivõistluste </w:delText>
        </w:r>
      </w:del>
      <w:ins w:id="2" w:author="Mari Koik" w:date="2024-06-27T13:27:00Z">
        <w:r w:rsidR="000660C5">
          <w:rPr>
            <w:rFonts w:ascii="Times New Roman" w:hAnsi="Times New Roman" w:cs="Times New Roman"/>
            <w:sz w:val="24"/>
            <w:szCs w:val="24"/>
          </w:rPr>
          <w:t>spordi</w:t>
        </w:r>
        <w:r w:rsidR="000660C5">
          <w:rPr>
            <w:rFonts w:ascii="Times New Roman" w:hAnsi="Times New Roman" w:cs="Times New Roman"/>
            <w:sz w:val="24"/>
            <w:szCs w:val="24"/>
          </w:rPr>
          <w:t>ürit</w:t>
        </w:r>
        <w:r w:rsidR="000660C5">
          <w:rPr>
            <w:rFonts w:ascii="Times New Roman" w:hAnsi="Times New Roman" w:cs="Times New Roman"/>
            <w:sz w:val="24"/>
            <w:szCs w:val="24"/>
          </w:rPr>
          <w:t>uste</w:t>
        </w:r>
      </w:ins>
      <w:commentRangeEnd w:id="0"/>
      <w:ins w:id="3" w:author="Mari Koik" w:date="2024-06-27T13:28:00Z">
        <w:r w:rsidR="000660C5">
          <w:rPr>
            <w:rStyle w:val="Kommentaariviide"/>
          </w:rPr>
          <w:commentReference w:id="0"/>
        </w:r>
      </w:ins>
      <w:ins w:id="4" w:author="Mari Koik" w:date="2024-06-27T13:27:00Z">
        <w:r w:rsidR="000660C5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64764A">
        <w:rPr>
          <w:rFonts w:ascii="Times New Roman" w:hAnsi="Times New Roman" w:cs="Times New Roman"/>
          <w:sz w:val="24"/>
          <w:szCs w:val="24"/>
        </w:rPr>
        <w:t>korraldamise“ sõna</w:t>
      </w:r>
      <w:ins w:id="5" w:author="Mari Koik" w:date="2024-06-26T20:34:00Z">
        <w:r w:rsidR="00A55CF4">
          <w:rPr>
            <w:rFonts w:ascii="Times New Roman" w:hAnsi="Times New Roman" w:cs="Times New Roman"/>
            <w:sz w:val="24"/>
            <w:szCs w:val="24"/>
          </w:rPr>
          <w:t>de</w:t>
        </w:r>
      </w:ins>
      <w:r w:rsidR="0064764A">
        <w:rPr>
          <w:rFonts w:ascii="Times New Roman" w:hAnsi="Times New Roman" w:cs="Times New Roman"/>
          <w:sz w:val="24"/>
          <w:szCs w:val="24"/>
        </w:rPr>
        <w:t>ga „ja pidamise“</w:t>
      </w:r>
      <w:r w:rsidRPr="008E0132">
        <w:rPr>
          <w:rFonts w:ascii="Times New Roman" w:hAnsi="Times New Roman" w:cs="Times New Roman"/>
          <w:sz w:val="24"/>
          <w:szCs w:val="24"/>
        </w:rPr>
        <w:t>;</w:t>
      </w:r>
    </w:p>
    <w:p w14:paraId="03C98500" w14:textId="5C0D8BAD" w:rsidR="00EA47AB" w:rsidRDefault="00EA47AB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EB45CC5" w14:textId="5B296840" w:rsidR="00EA47AB" w:rsidRDefault="00EA47AB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471FF6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</w:t>
      </w:r>
      <w:r w:rsidR="00471FF6">
        <w:rPr>
          <w:rFonts w:ascii="Times New Roman" w:hAnsi="Times New Roman" w:cs="Times New Roman"/>
          <w:sz w:val="24"/>
          <w:szCs w:val="24"/>
        </w:rPr>
        <w:t>ragrahvi 4 täiendatakse punktiga 6</w:t>
      </w:r>
      <w:r w:rsidR="007452FD">
        <w:rPr>
          <w:rFonts w:ascii="Times New Roman" w:hAnsi="Times New Roman" w:cs="Times New Roman"/>
          <w:sz w:val="24"/>
          <w:szCs w:val="24"/>
        </w:rPr>
        <w:t xml:space="preserve"> järgmises sõnastuses</w:t>
      </w:r>
      <w:r w:rsidR="00471FF6">
        <w:rPr>
          <w:rFonts w:ascii="Times New Roman" w:hAnsi="Times New Roman" w:cs="Times New Roman"/>
          <w:sz w:val="24"/>
          <w:szCs w:val="24"/>
        </w:rPr>
        <w:t>:</w:t>
      </w:r>
    </w:p>
    <w:p w14:paraId="67FD6962" w14:textId="7FC0BD46" w:rsidR="00471FF6" w:rsidRDefault="00471FF6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C18C800" w14:textId="52A45E9C" w:rsidR="001E0BD1" w:rsidRPr="00E76E7D" w:rsidRDefault="00471FF6" w:rsidP="001E0BD1">
      <w:pPr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>„6</w:t>
      </w:r>
      <w:bookmarkStart w:id="6" w:name="_Hlk145406759"/>
      <w:r w:rsidRPr="00E76E7D">
        <w:rPr>
          <w:rFonts w:ascii="Times New Roman" w:hAnsi="Times New Roman" w:cs="Times New Roman"/>
          <w:sz w:val="24"/>
          <w:szCs w:val="24"/>
        </w:rPr>
        <w:t xml:space="preserve">) </w:t>
      </w:r>
      <w:commentRangeStart w:id="7"/>
      <w:del w:id="8" w:author="Mari Koik" w:date="2024-06-26T13:46:00Z">
        <w:r w:rsidR="001E0BD1" w:rsidRPr="00E76E7D" w:rsidDel="00317607">
          <w:rPr>
            <w:rFonts w:ascii="Times New Roman" w:hAnsi="Times New Roman" w:cs="Times New Roman"/>
            <w:sz w:val="24"/>
            <w:szCs w:val="24"/>
          </w:rPr>
          <w:delText xml:space="preserve">rahvuslik </w:delText>
        </w:r>
      </w:del>
      <w:ins w:id="9" w:author="Mari Koik" w:date="2024-06-26T13:48:00Z">
        <w:r w:rsidR="00317607">
          <w:rPr>
            <w:rFonts w:ascii="Times New Roman" w:hAnsi="Times New Roman" w:cs="Times New Roman"/>
            <w:sz w:val="24"/>
            <w:szCs w:val="24"/>
          </w:rPr>
          <w:t>riigi</w:t>
        </w:r>
      </w:ins>
      <w:ins w:id="10" w:author="Mari Koik" w:date="2024-06-26T13:46:00Z">
        <w:r w:rsidR="00317607" w:rsidRPr="00E76E7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commentRangeEnd w:id="7"/>
      <w:ins w:id="11" w:author="Mari Koik" w:date="2024-06-26T13:51:00Z">
        <w:r w:rsidR="00317607">
          <w:rPr>
            <w:rStyle w:val="Kommentaariviide"/>
          </w:rPr>
          <w:commentReference w:id="7"/>
        </w:r>
      </w:ins>
      <w:proofErr w:type="spellStart"/>
      <w:r w:rsidR="001E0BD1" w:rsidRPr="00E76E7D">
        <w:rPr>
          <w:rFonts w:ascii="Times New Roman" w:hAnsi="Times New Roman" w:cs="Times New Roman"/>
          <w:sz w:val="24"/>
          <w:szCs w:val="24"/>
        </w:rPr>
        <w:t>para</w:t>
      </w:r>
      <w:commentRangeStart w:id="12"/>
      <w:ins w:id="13" w:author="Mari Koik" w:date="2024-06-26T13:48:00Z">
        <w:r w:rsidR="00317607">
          <w:rPr>
            <w:rFonts w:ascii="Times New Roman" w:hAnsi="Times New Roman" w:cs="Times New Roman"/>
            <w:sz w:val="24"/>
            <w:szCs w:val="24"/>
          </w:rPr>
          <w:t>o</w:t>
        </w:r>
      </w:ins>
      <w:commentRangeEnd w:id="12"/>
      <w:ins w:id="14" w:author="Mari Koik" w:date="2024-06-26T13:51:00Z">
        <w:r w:rsidR="00317607">
          <w:rPr>
            <w:rStyle w:val="Kommentaariviide"/>
          </w:rPr>
          <w:commentReference w:id="12"/>
        </w:r>
      </w:ins>
      <w:r w:rsidR="001E0BD1" w:rsidRPr="00E76E7D">
        <w:rPr>
          <w:rFonts w:ascii="Times New Roman" w:hAnsi="Times New Roman" w:cs="Times New Roman"/>
          <w:sz w:val="24"/>
          <w:szCs w:val="24"/>
        </w:rPr>
        <w:t>lümpiakomitee</w:t>
      </w:r>
      <w:proofErr w:type="spellEnd"/>
      <w:r w:rsidR="001E0BD1" w:rsidRPr="00E76E7D">
        <w:rPr>
          <w:rFonts w:ascii="Times New Roman" w:hAnsi="Times New Roman" w:cs="Times New Roman"/>
          <w:sz w:val="24"/>
          <w:szCs w:val="24"/>
        </w:rPr>
        <w:t xml:space="preserve"> </w:t>
      </w:r>
      <w:r w:rsidR="00B62441" w:rsidRPr="00E76E7D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bookmarkEnd w:id="6"/>
      <w:r w:rsidR="00E76E7D" w:rsidRPr="00E76E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61ECB" w:rsidRPr="00E76E7D">
        <w:rPr>
          <w:rFonts w:ascii="Times New Roman" w:hAnsi="Times New Roman" w:cs="Times New Roman"/>
          <w:sz w:val="24"/>
          <w:szCs w:val="24"/>
        </w:rPr>
        <w:t xml:space="preserve">Eesti puudega inimeste spordi- ja liikumisharrastusega tegelevaid </w:t>
      </w:r>
      <w:r w:rsidR="0061711C" w:rsidRPr="00E76E7D">
        <w:rPr>
          <w:rFonts w:ascii="Times New Roman" w:hAnsi="Times New Roman" w:cs="Times New Roman"/>
          <w:sz w:val="24"/>
          <w:szCs w:val="24"/>
        </w:rPr>
        <w:t>spordi</w:t>
      </w:r>
      <w:r w:rsidR="00261ECB" w:rsidRPr="00E76E7D">
        <w:rPr>
          <w:rFonts w:ascii="Times New Roman" w:hAnsi="Times New Roman" w:cs="Times New Roman"/>
          <w:sz w:val="24"/>
          <w:szCs w:val="24"/>
        </w:rPr>
        <w:t>klubisid</w:t>
      </w:r>
      <w:r w:rsidR="00E76E7D" w:rsidRPr="00E76E7D">
        <w:rPr>
          <w:rFonts w:ascii="Times New Roman" w:hAnsi="Times New Roman" w:cs="Times New Roman"/>
          <w:sz w:val="24"/>
          <w:szCs w:val="24"/>
        </w:rPr>
        <w:t>, spordiüh</w:t>
      </w:r>
      <w:r w:rsidR="00D92492">
        <w:rPr>
          <w:rFonts w:ascii="Times New Roman" w:hAnsi="Times New Roman" w:cs="Times New Roman"/>
          <w:sz w:val="24"/>
          <w:szCs w:val="24"/>
        </w:rPr>
        <w:t>endusi</w:t>
      </w:r>
      <w:r w:rsidR="00261ECB" w:rsidRPr="00E76E7D">
        <w:rPr>
          <w:rFonts w:ascii="Times New Roman" w:hAnsi="Times New Roman" w:cs="Times New Roman"/>
          <w:sz w:val="24"/>
          <w:szCs w:val="24"/>
        </w:rPr>
        <w:t xml:space="preserve"> ja </w:t>
      </w:r>
      <w:r w:rsidR="00E76E7D" w:rsidRPr="00E76E7D">
        <w:rPr>
          <w:rFonts w:ascii="Times New Roman" w:hAnsi="Times New Roman" w:cs="Times New Roman"/>
          <w:sz w:val="24"/>
          <w:szCs w:val="24"/>
        </w:rPr>
        <w:t>spordiala</w:t>
      </w:r>
      <w:r w:rsidR="00261ECB" w:rsidRPr="00E76E7D">
        <w:rPr>
          <w:rFonts w:ascii="Times New Roman" w:hAnsi="Times New Roman" w:cs="Times New Roman"/>
          <w:sz w:val="24"/>
          <w:szCs w:val="24"/>
        </w:rPr>
        <w:t>liite ühendav organisa</w:t>
      </w:r>
      <w:r w:rsidR="00AC2DFA" w:rsidRPr="00E76E7D">
        <w:rPr>
          <w:rFonts w:ascii="Times New Roman" w:hAnsi="Times New Roman" w:cs="Times New Roman"/>
          <w:sz w:val="24"/>
          <w:szCs w:val="24"/>
        </w:rPr>
        <w:t>t</w:t>
      </w:r>
      <w:r w:rsidR="00261ECB" w:rsidRPr="00E76E7D">
        <w:rPr>
          <w:rFonts w:ascii="Times New Roman" w:hAnsi="Times New Roman" w:cs="Times New Roman"/>
          <w:sz w:val="24"/>
          <w:szCs w:val="24"/>
        </w:rPr>
        <w:t xml:space="preserve">sioon ning </w:t>
      </w:r>
      <w:proofErr w:type="spellStart"/>
      <w:r w:rsidR="00261ECB" w:rsidRPr="00E76E7D">
        <w:rPr>
          <w:rFonts w:ascii="Times New Roman" w:hAnsi="Times New Roman" w:cs="Times New Roman"/>
          <w:sz w:val="24"/>
          <w:szCs w:val="24"/>
          <w:lang w:eastAsia="et-EE"/>
        </w:rPr>
        <w:t>paraolümpialiikumise</w:t>
      </w:r>
      <w:proofErr w:type="spellEnd"/>
      <w:r w:rsidR="00261ECB" w:rsidRPr="00E76E7D">
        <w:rPr>
          <w:rFonts w:ascii="Times New Roman" w:hAnsi="Times New Roman" w:cs="Times New Roman"/>
          <w:sz w:val="24"/>
          <w:szCs w:val="24"/>
          <w:lang w:eastAsia="et-EE"/>
        </w:rPr>
        <w:t xml:space="preserve"> ainuesindaja</w:t>
      </w:r>
      <w:r w:rsidR="00261ECB" w:rsidRPr="00E76E7D">
        <w:rPr>
          <w:rFonts w:ascii="Times New Roman" w:hAnsi="Times New Roman" w:cs="Times New Roman"/>
          <w:sz w:val="24"/>
          <w:szCs w:val="24"/>
        </w:rPr>
        <w:t xml:space="preserve"> Eestis</w:t>
      </w:r>
      <w:r w:rsidR="00E76E7D" w:rsidRPr="00E76E7D">
        <w:rPr>
          <w:rFonts w:ascii="Times New Roman" w:hAnsi="Times New Roman" w:cs="Times New Roman"/>
          <w:sz w:val="24"/>
          <w:szCs w:val="24"/>
        </w:rPr>
        <w:t>.</w:t>
      </w:r>
      <w:r w:rsidR="00902803">
        <w:rPr>
          <w:rFonts w:ascii="Times New Roman" w:hAnsi="Times New Roman" w:cs="Times New Roman"/>
          <w:sz w:val="24"/>
          <w:szCs w:val="24"/>
        </w:rPr>
        <w:t>“;</w:t>
      </w:r>
    </w:p>
    <w:p w14:paraId="20C65AB8" w14:textId="0844DDAC" w:rsidR="00471FF6" w:rsidRDefault="00471FF6" w:rsidP="00471FF6">
      <w:pPr>
        <w:rPr>
          <w:rFonts w:ascii="Times New Roman" w:hAnsi="Times New Roman" w:cs="Times New Roman"/>
          <w:sz w:val="24"/>
          <w:szCs w:val="24"/>
        </w:rPr>
      </w:pPr>
    </w:p>
    <w:p w14:paraId="46FF3FEF" w14:textId="06190DB2" w:rsidR="00471FF6" w:rsidRPr="00471FF6" w:rsidRDefault="00471FF6" w:rsidP="00471FF6">
      <w:pPr>
        <w:rPr>
          <w:rFonts w:ascii="Times New Roman" w:hAnsi="Times New Roman" w:cs="Times New Roman"/>
          <w:sz w:val="24"/>
          <w:szCs w:val="24"/>
        </w:rPr>
      </w:pPr>
      <w:r w:rsidRPr="00471FF6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471FF6">
        <w:rPr>
          <w:rFonts w:ascii="Times New Roman" w:hAnsi="Times New Roman" w:cs="Times New Roman"/>
          <w:sz w:val="24"/>
          <w:szCs w:val="24"/>
        </w:rPr>
        <w:t xml:space="preserve"> paragrahvi 6</w:t>
      </w:r>
      <w:r w:rsidRPr="00471FF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1FF6">
        <w:rPr>
          <w:rFonts w:ascii="Times New Roman" w:hAnsi="Times New Roman" w:cs="Times New Roman"/>
          <w:sz w:val="24"/>
          <w:szCs w:val="24"/>
        </w:rPr>
        <w:t xml:space="preserve"> lõiget 6 täiendatakse punktiga 6 järgmises sõnastuses:</w:t>
      </w:r>
    </w:p>
    <w:p w14:paraId="0A2F0E34" w14:textId="4A409EA2" w:rsidR="00471FF6" w:rsidRPr="00471FF6" w:rsidRDefault="00471FF6" w:rsidP="00471FF6">
      <w:pPr>
        <w:rPr>
          <w:rFonts w:ascii="Times New Roman" w:hAnsi="Times New Roman" w:cs="Times New Roman"/>
          <w:sz w:val="24"/>
          <w:szCs w:val="24"/>
        </w:rPr>
      </w:pPr>
    </w:p>
    <w:p w14:paraId="3C448185" w14:textId="620C9211" w:rsidR="00471FF6" w:rsidRPr="00E31335" w:rsidRDefault="00471FF6" w:rsidP="00471FF6">
      <w:pPr>
        <w:rPr>
          <w:rFonts w:ascii="Times New Roman" w:eastAsia="Calibri" w:hAnsi="Times New Roman" w:cs="Times New Roman"/>
          <w:color w:val="202020"/>
          <w:sz w:val="24"/>
          <w:szCs w:val="24"/>
        </w:rPr>
      </w:pPr>
      <w:r w:rsidRPr="00E31335">
        <w:rPr>
          <w:rFonts w:ascii="Times New Roman" w:hAnsi="Times New Roman" w:cs="Times New Roman"/>
          <w:sz w:val="24"/>
          <w:szCs w:val="24"/>
        </w:rPr>
        <w:t xml:space="preserve">„6) </w:t>
      </w:r>
      <w:r w:rsidRPr="00E31335">
        <w:rPr>
          <w:rFonts w:ascii="Times New Roman" w:eastAsia="Calibri" w:hAnsi="Times New Roman" w:cs="Times New Roman"/>
          <w:color w:val="202020"/>
          <w:sz w:val="24"/>
          <w:szCs w:val="24"/>
        </w:rPr>
        <w:t>spordiobjekti kohta lisatava foto autori ja li</w:t>
      </w:r>
      <w:r w:rsidR="00E31335">
        <w:rPr>
          <w:rFonts w:ascii="Times New Roman" w:eastAsia="Calibri" w:hAnsi="Times New Roman" w:cs="Times New Roman"/>
          <w:color w:val="202020"/>
          <w:sz w:val="24"/>
          <w:szCs w:val="24"/>
        </w:rPr>
        <w:t>ts</w:t>
      </w:r>
      <w:r w:rsidRPr="00E31335">
        <w:rPr>
          <w:rFonts w:ascii="Times New Roman" w:eastAsia="Calibri" w:hAnsi="Times New Roman" w:cs="Times New Roman"/>
          <w:color w:val="202020"/>
          <w:sz w:val="24"/>
          <w:szCs w:val="24"/>
        </w:rPr>
        <w:t>entsiandja andmed.</w:t>
      </w:r>
      <w:r w:rsidR="0061674B">
        <w:rPr>
          <w:rFonts w:ascii="Times New Roman" w:eastAsia="Calibri" w:hAnsi="Times New Roman" w:cs="Times New Roman"/>
          <w:color w:val="202020"/>
          <w:sz w:val="24"/>
          <w:szCs w:val="24"/>
        </w:rPr>
        <w:t>“</w:t>
      </w:r>
      <w:r w:rsidRPr="00E31335">
        <w:rPr>
          <w:rFonts w:ascii="Times New Roman" w:eastAsia="Calibri" w:hAnsi="Times New Roman" w:cs="Times New Roman"/>
          <w:color w:val="202020"/>
          <w:sz w:val="24"/>
          <w:szCs w:val="24"/>
        </w:rPr>
        <w:t>;</w:t>
      </w:r>
    </w:p>
    <w:p w14:paraId="5A25C81A" w14:textId="767A7AC3" w:rsidR="00471FF6" w:rsidRDefault="00471FF6" w:rsidP="00471FF6">
      <w:pPr>
        <w:rPr>
          <w:rFonts w:ascii="Calibri" w:eastAsia="Calibri" w:hAnsi="Calibri" w:cs="Calibri"/>
          <w:color w:val="202020"/>
          <w:lang w:val="fi"/>
        </w:rPr>
      </w:pPr>
    </w:p>
    <w:p w14:paraId="202A1D1E" w14:textId="55CCBBB8" w:rsidR="00471FF6" w:rsidRDefault="00FF4AEA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F4AE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71FF6" w:rsidRPr="00FF4AE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71FF6">
        <w:rPr>
          <w:rFonts w:ascii="Times New Roman" w:hAnsi="Times New Roman" w:cs="Times New Roman"/>
          <w:sz w:val="24"/>
          <w:szCs w:val="24"/>
        </w:rPr>
        <w:t xml:space="preserve"> paragrahvi 9 </w:t>
      </w:r>
      <w:r>
        <w:rPr>
          <w:rFonts w:ascii="Times New Roman" w:hAnsi="Times New Roman" w:cs="Times New Roman"/>
          <w:sz w:val="24"/>
          <w:szCs w:val="24"/>
        </w:rPr>
        <w:t>tekst muudetakse ja sõnastatakse</w:t>
      </w:r>
      <w:r w:rsidR="007452FD">
        <w:rPr>
          <w:rFonts w:ascii="Times New Roman" w:hAnsi="Times New Roman" w:cs="Times New Roman"/>
          <w:sz w:val="24"/>
          <w:szCs w:val="24"/>
        </w:rPr>
        <w:t xml:space="preserve"> järgmiselt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F5B518A" w14:textId="3C34ADDB" w:rsidR="00471FF6" w:rsidRPr="00E76E7D" w:rsidRDefault="00471FF6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BFE6DFE" w14:textId="60B5058F" w:rsidR="00FF4AEA" w:rsidRPr="00E76E7D" w:rsidRDefault="004043EC" w:rsidP="00762B0C">
      <w:pPr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>„</w:t>
      </w:r>
      <w:r w:rsidR="00FF4AEA" w:rsidRPr="00E76E7D">
        <w:rPr>
          <w:rFonts w:ascii="Times New Roman" w:hAnsi="Times New Roman" w:cs="Times New Roman"/>
          <w:sz w:val="24"/>
          <w:szCs w:val="24"/>
        </w:rPr>
        <w:t>(1) Sporditoetust makstakse spordiorganisatsioonile, kes on kantud spordi andmekogusse ja kes on enda kohta eelmisel kalendriaastal spordi andmekogusse kantud andmed vastutava töötleja määratud tähtpäevaks ajakohastanud</w:t>
      </w:r>
      <w:r w:rsidR="00AF391E">
        <w:rPr>
          <w:rFonts w:ascii="Times New Roman" w:hAnsi="Times New Roman" w:cs="Times New Roman"/>
          <w:sz w:val="24"/>
          <w:szCs w:val="24"/>
        </w:rPr>
        <w:t>,</w:t>
      </w:r>
      <w:r w:rsidR="00204E27" w:rsidRPr="00E76E7D">
        <w:rPr>
          <w:rFonts w:ascii="Times New Roman" w:hAnsi="Times New Roman" w:cs="Times New Roman"/>
          <w:sz w:val="24"/>
          <w:szCs w:val="24"/>
        </w:rPr>
        <w:t xml:space="preserve"> </w:t>
      </w:r>
      <w:r w:rsidR="00A15A1C" w:rsidRPr="00E76E7D">
        <w:rPr>
          <w:rFonts w:ascii="Times New Roman" w:hAnsi="Times New Roman" w:cs="Times New Roman"/>
          <w:sz w:val="24"/>
          <w:szCs w:val="24"/>
        </w:rPr>
        <w:t>ning</w:t>
      </w:r>
      <w:r w:rsidR="00204E27" w:rsidRPr="00E76E7D">
        <w:rPr>
          <w:rFonts w:ascii="Times New Roman" w:hAnsi="Times New Roman" w:cs="Times New Roman"/>
          <w:sz w:val="24"/>
          <w:szCs w:val="24"/>
        </w:rPr>
        <w:t xml:space="preserve"> </w:t>
      </w:r>
      <w:r w:rsidR="00762B0C" w:rsidRPr="00E76E7D">
        <w:rPr>
          <w:rFonts w:ascii="Times New Roman" w:hAnsi="Times New Roman" w:cs="Times New Roman"/>
          <w:sz w:val="24"/>
          <w:szCs w:val="24"/>
        </w:rPr>
        <w:t xml:space="preserve">spordivaldkonnas tegutsevale </w:t>
      </w:r>
      <w:r w:rsidR="009F3DCF" w:rsidRPr="00E76E7D">
        <w:rPr>
          <w:rFonts w:ascii="Times New Roman" w:hAnsi="Times New Roman" w:cs="Times New Roman"/>
          <w:sz w:val="24"/>
          <w:szCs w:val="24"/>
        </w:rPr>
        <w:t>juriidilisele isikule</w:t>
      </w:r>
      <w:r w:rsidR="00762B0C" w:rsidRPr="00E76E7D">
        <w:rPr>
          <w:rFonts w:ascii="Times New Roman" w:hAnsi="Times New Roman" w:cs="Times New Roman"/>
          <w:sz w:val="24"/>
          <w:szCs w:val="24"/>
        </w:rPr>
        <w:t xml:space="preserve">, kes </w:t>
      </w:r>
      <w:r w:rsidR="00942C43" w:rsidRPr="00E76E7D">
        <w:rPr>
          <w:rFonts w:ascii="Times New Roman" w:hAnsi="Times New Roman" w:cs="Times New Roman"/>
          <w:sz w:val="24"/>
          <w:szCs w:val="24"/>
        </w:rPr>
        <w:t xml:space="preserve">aitab kaasa </w:t>
      </w:r>
      <w:r w:rsidR="00762B0C" w:rsidRPr="00E76E7D">
        <w:rPr>
          <w:rFonts w:ascii="Times New Roman" w:hAnsi="Times New Roman" w:cs="Times New Roman"/>
          <w:sz w:val="24"/>
          <w:szCs w:val="24"/>
        </w:rPr>
        <w:t xml:space="preserve">riigi strateegiliste </w:t>
      </w:r>
      <w:r w:rsidR="003E2A05">
        <w:rPr>
          <w:rFonts w:ascii="Times New Roman" w:hAnsi="Times New Roman" w:cs="Times New Roman"/>
          <w:sz w:val="24"/>
          <w:szCs w:val="24"/>
        </w:rPr>
        <w:t xml:space="preserve">eesmärkide saavutamisele </w:t>
      </w:r>
      <w:r w:rsidR="00762B0C" w:rsidRPr="00E76E7D">
        <w:rPr>
          <w:rFonts w:ascii="Times New Roman" w:hAnsi="Times New Roman" w:cs="Times New Roman"/>
          <w:sz w:val="24"/>
          <w:szCs w:val="24"/>
        </w:rPr>
        <w:t>spordi</w:t>
      </w:r>
      <w:r w:rsidR="00942C43" w:rsidRPr="00E76E7D">
        <w:rPr>
          <w:rFonts w:ascii="Times New Roman" w:hAnsi="Times New Roman" w:cs="Times New Roman"/>
          <w:sz w:val="24"/>
          <w:szCs w:val="24"/>
        </w:rPr>
        <w:t>valdkonna</w:t>
      </w:r>
      <w:r w:rsidR="003E2A05">
        <w:rPr>
          <w:rFonts w:ascii="Times New Roman" w:hAnsi="Times New Roman" w:cs="Times New Roman"/>
          <w:sz w:val="24"/>
          <w:szCs w:val="24"/>
        </w:rPr>
        <w:t>s.</w:t>
      </w:r>
      <w:r w:rsidR="00942C43" w:rsidRPr="00E76E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68D735" w14:textId="77777777" w:rsidR="00762B0C" w:rsidRPr="00E76E7D" w:rsidRDefault="00762B0C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3B119B2" w14:textId="0896DC11" w:rsidR="00FF4AEA" w:rsidRPr="00E76E7D" w:rsidRDefault="00FF4AEA" w:rsidP="00FF4A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 xml:space="preserve">(2) </w:t>
      </w:r>
      <w:r w:rsidRPr="00E76E7D">
        <w:rPr>
          <w:rFonts w:ascii="Times New Roman" w:eastAsia="Calibri" w:hAnsi="Times New Roman" w:cs="Times New Roman"/>
          <w:sz w:val="24"/>
          <w:szCs w:val="24"/>
        </w:rPr>
        <w:t xml:space="preserve">Sportlasele ja tema treenerile võib määrata preemia rahvusvahelisel tiitlivõistlusel medali </w:t>
      </w:r>
      <w:r w:rsidR="00E31335" w:rsidRPr="00E76E7D">
        <w:rPr>
          <w:rFonts w:ascii="Times New Roman" w:eastAsia="Calibri" w:hAnsi="Times New Roman" w:cs="Times New Roman"/>
          <w:sz w:val="24"/>
          <w:szCs w:val="24"/>
        </w:rPr>
        <w:t xml:space="preserve">võitmise </w:t>
      </w:r>
      <w:r w:rsidRPr="00E76E7D">
        <w:rPr>
          <w:rFonts w:ascii="Times New Roman" w:eastAsia="Calibri" w:hAnsi="Times New Roman" w:cs="Times New Roman"/>
          <w:sz w:val="24"/>
          <w:szCs w:val="24"/>
        </w:rPr>
        <w:t>eest.</w:t>
      </w:r>
    </w:p>
    <w:p w14:paraId="5DAA6C18" w14:textId="6E01C3C3" w:rsidR="00FF4AEA" w:rsidRPr="00E76E7D" w:rsidRDefault="00FF4AEA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180A1BA" w14:textId="1D995A4A" w:rsidR="00FF4AEA" w:rsidRPr="00E76E7D" w:rsidRDefault="00FF4AEA" w:rsidP="00FF4AEA">
      <w:pPr>
        <w:rPr>
          <w:rFonts w:ascii="Times New Roman" w:hAnsi="Times New Roman" w:cs="Times New Roman"/>
          <w:sz w:val="24"/>
          <w:szCs w:val="24"/>
        </w:rPr>
      </w:pPr>
      <w:r w:rsidRPr="00BC20BE">
        <w:rPr>
          <w:rFonts w:ascii="Times New Roman" w:hAnsi="Times New Roman" w:cs="Times New Roman"/>
          <w:sz w:val="24"/>
          <w:szCs w:val="24"/>
        </w:rPr>
        <w:t>(3) Sporditoetuse määramise spordiorganisatsioonile</w:t>
      </w:r>
      <w:r w:rsidR="00006081" w:rsidRPr="00BC20BE">
        <w:rPr>
          <w:rFonts w:ascii="Times New Roman" w:hAnsi="Times New Roman" w:cs="Times New Roman"/>
          <w:sz w:val="24"/>
          <w:szCs w:val="24"/>
        </w:rPr>
        <w:t xml:space="preserve"> ja</w:t>
      </w:r>
      <w:r w:rsidR="00762B0C" w:rsidRPr="00BC20BE">
        <w:rPr>
          <w:rFonts w:ascii="Times New Roman" w:hAnsi="Times New Roman" w:cs="Times New Roman"/>
          <w:sz w:val="24"/>
          <w:szCs w:val="24"/>
        </w:rPr>
        <w:t xml:space="preserve"> spordivaldkonnas tegutsevale </w:t>
      </w:r>
      <w:r w:rsidR="009F3DCF" w:rsidRPr="00BC20BE">
        <w:rPr>
          <w:rFonts w:ascii="Times New Roman" w:hAnsi="Times New Roman" w:cs="Times New Roman"/>
          <w:sz w:val="24"/>
          <w:szCs w:val="24"/>
        </w:rPr>
        <w:t>juriidilisele isikule</w:t>
      </w:r>
      <w:r w:rsidR="00762B0C" w:rsidRPr="00BC20BE">
        <w:rPr>
          <w:rFonts w:ascii="Times New Roman" w:hAnsi="Times New Roman" w:cs="Times New Roman"/>
          <w:sz w:val="24"/>
          <w:szCs w:val="24"/>
        </w:rPr>
        <w:t xml:space="preserve">, kes </w:t>
      </w:r>
      <w:r w:rsidR="00942C43" w:rsidRPr="00BC20BE">
        <w:rPr>
          <w:rFonts w:ascii="Times New Roman" w:hAnsi="Times New Roman" w:cs="Times New Roman"/>
          <w:sz w:val="24"/>
          <w:szCs w:val="24"/>
        </w:rPr>
        <w:t xml:space="preserve">aitab kaasa </w:t>
      </w:r>
      <w:r w:rsidR="00762B0C" w:rsidRPr="00BC20BE">
        <w:rPr>
          <w:rFonts w:ascii="Times New Roman" w:hAnsi="Times New Roman" w:cs="Times New Roman"/>
          <w:sz w:val="24"/>
          <w:szCs w:val="24"/>
        </w:rPr>
        <w:t xml:space="preserve">riigi strateegiliste </w:t>
      </w:r>
      <w:r w:rsidR="003E2A05" w:rsidRPr="00BC20BE">
        <w:rPr>
          <w:rFonts w:ascii="Times New Roman" w:hAnsi="Times New Roman" w:cs="Times New Roman"/>
          <w:sz w:val="24"/>
          <w:szCs w:val="24"/>
        </w:rPr>
        <w:t xml:space="preserve">eesmärkide saavutamisele </w:t>
      </w:r>
      <w:r w:rsidR="00762B0C" w:rsidRPr="00BC20BE">
        <w:rPr>
          <w:rFonts w:ascii="Times New Roman" w:hAnsi="Times New Roman" w:cs="Times New Roman"/>
          <w:sz w:val="24"/>
          <w:szCs w:val="24"/>
        </w:rPr>
        <w:t>spordi</w:t>
      </w:r>
      <w:r w:rsidR="00942C43" w:rsidRPr="00BC20BE">
        <w:rPr>
          <w:rFonts w:ascii="Times New Roman" w:hAnsi="Times New Roman" w:cs="Times New Roman"/>
          <w:sz w:val="24"/>
          <w:szCs w:val="24"/>
        </w:rPr>
        <w:t>valdkonna</w:t>
      </w:r>
      <w:r w:rsidR="003E2A05" w:rsidRPr="00BC20BE">
        <w:rPr>
          <w:rFonts w:ascii="Times New Roman" w:hAnsi="Times New Roman" w:cs="Times New Roman"/>
          <w:sz w:val="24"/>
          <w:szCs w:val="24"/>
        </w:rPr>
        <w:t>s</w:t>
      </w:r>
      <w:commentRangeStart w:id="15"/>
      <w:ins w:id="16" w:author="Mari Koik" w:date="2024-06-26T13:54:00Z">
        <w:r w:rsidR="00317607">
          <w:rPr>
            <w:rFonts w:ascii="Times New Roman" w:hAnsi="Times New Roman" w:cs="Times New Roman"/>
            <w:sz w:val="24"/>
            <w:szCs w:val="24"/>
          </w:rPr>
          <w:t>,</w:t>
        </w:r>
      </w:ins>
      <w:r w:rsidR="00BC20BE" w:rsidRPr="00BC20BE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5"/>
      <w:r w:rsidR="00317607">
        <w:rPr>
          <w:rStyle w:val="Kommentaariviide"/>
        </w:rPr>
        <w:commentReference w:id="15"/>
      </w:r>
      <w:r w:rsidR="00006081" w:rsidRPr="00BC20BE">
        <w:rPr>
          <w:rFonts w:ascii="Times New Roman" w:hAnsi="Times New Roman" w:cs="Times New Roman"/>
          <w:sz w:val="24"/>
          <w:szCs w:val="24"/>
        </w:rPr>
        <w:t>ning</w:t>
      </w:r>
      <w:r w:rsidRPr="00BC20BE">
        <w:rPr>
          <w:rFonts w:ascii="Times New Roman" w:hAnsi="Times New Roman" w:cs="Times New Roman"/>
          <w:sz w:val="24"/>
          <w:szCs w:val="24"/>
        </w:rPr>
        <w:t xml:space="preserve"> preemia määramise </w:t>
      </w:r>
      <w:r w:rsidR="00006081" w:rsidRPr="00BC20BE">
        <w:rPr>
          <w:rFonts w:ascii="Times New Roman" w:eastAsia="Calibri" w:hAnsi="Times New Roman" w:cs="Times New Roman"/>
          <w:sz w:val="24"/>
          <w:szCs w:val="24"/>
        </w:rPr>
        <w:t>rahvusvahelisel</w:t>
      </w:r>
      <w:r w:rsidR="00006081" w:rsidRPr="00BC20BE">
        <w:rPr>
          <w:rFonts w:ascii="Times New Roman" w:hAnsi="Times New Roman" w:cs="Times New Roman"/>
          <w:sz w:val="24"/>
          <w:szCs w:val="24"/>
        </w:rPr>
        <w:t xml:space="preserve"> </w:t>
      </w:r>
      <w:r w:rsidRPr="00BC20BE">
        <w:rPr>
          <w:rFonts w:ascii="Times New Roman" w:hAnsi="Times New Roman" w:cs="Times New Roman"/>
          <w:sz w:val="24"/>
          <w:szCs w:val="24"/>
        </w:rPr>
        <w:t>tiitlivõistlusel medali võitnud sportlasele ja tema treenerile otsustab valdkonna eest vastutav minister.</w:t>
      </w:r>
    </w:p>
    <w:p w14:paraId="3CE4F618" w14:textId="77777777" w:rsidR="00FF4AEA" w:rsidRPr="00E76E7D" w:rsidRDefault="00FF4AEA" w:rsidP="00FF4AEA">
      <w:pPr>
        <w:rPr>
          <w:rFonts w:ascii="Times New Roman" w:hAnsi="Times New Roman" w:cs="Times New Roman"/>
          <w:sz w:val="24"/>
          <w:szCs w:val="24"/>
        </w:rPr>
      </w:pPr>
    </w:p>
    <w:p w14:paraId="0836566A" w14:textId="04E5C1C8" w:rsidR="00FF4AEA" w:rsidRPr="00E76E7D" w:rsidRDefault="00FF4AEA" w:rsidP="00FF4AEA">
      <w:pPr>
        <w:rPr>
          <w:rFonts w:ascii="Times New Roman" w:eastAsia="Calibri" w:hAnsi="Times New Roman" w:cs="Times New Roman"/>
          <w:sz w:val="24"/>
          <w:szCs w:val="24"/>
          <w:lang w:val="fi"/>
        </w:rPr>
      </w:pPr>
      <w:r w:rsidRPr="00E76E7D">
        <w:rPr>
          <w:rFonts w:ascii="Times New Roman" w:hAnsi="Times New Roman" w:cs="Times New Roman"/>
          <w:sz w:val="24"/>
          <w:szCs w:val="24"/>
        </w:rPr>
        <w:t xml:space="preserve">(4) Valdkonna eest vastutav minister võib halduslepingu alusel volitada </w:t>
      </w:r>
      <w:del w:id="17" w:author="Mari Koik" w:date="2024-06-27T11:06:00Z">
        <w:r w:rsidRPr="00E76E7D" w:rsidDel="00F42363">
          <w:rPr>
            <w:rFonts w:ascii="Times New Roman" w:hAnsi="Times New Roman" w:cs="Times New Roman"/>
            <w:sz w:val="24"/>
            <w:szCs w:val="24"/>
          </w:rPr>
          <w:delText xml:space="preserve">rahvuslikku olümpiakomiteed määrama </w:delText>
        </w:r>
      </w:del>
      <w:del w:id="18" w:author="Mari Koik" w:date="2024-06-27T11:07:00Z">
        <w:r w:rsidRPr="00E76E7D" w:rsidDel="00A04CD4">
          <w:rPr>
            <w:rFonts w:ascii="Times New Roman" w:hAnsi="Times New Roman" w:cs="Times New Roman"/>
            <w:sz w:val="24"/>
            <w:szCs w:val="24"/>
          </w:rPr>
          <w:delText xml:space="preserve">sporditoetust </w:delText>
        </w:r>
      </w:del>
      <w:r w:rsidRPr="00E76E7D">
        <w:rPr>
          <w:rFonts w:ascii="Times New Roman" w:hAnsi="Times New Roman" w:cs="Times New Roman"/>
          <w:sz w:val="24"/>
          <w:szCs w:val="24"/>
        </w:rPr>
        <w:t xml:space="preserve">spordialaliidule </w:t>
      </w:r>
      <w:ins w:id="19" w:author="Mari Koik" w:date="2024-06-27T11:07:00Z">
        <w:r w:rsidR="00A04CD4" w:rsidRPr="00E76E7D">
          <w:rPr>
            <w:rFonts w:ascii="Times New Roman" w:hAnsi="Times New Roman" w:cs="Times New Roman"/>
            <w:sz w:val="24"/>
            <w:szCs w:val="24"/>
          </w:rPr>
          <w:t>sporditoetust</w:t>
        </w:r>
        <w:r w:rsidR="00A04CD4" w:rsidRPr="00E76E7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E76E7D">
        <w:rPr>
          <w:rFonts w:ascii="Times New Roman" w:hAnsi="Times New Roman" w:cs="Times New Roman"/>
          <w:sz w:val="24"/>
          <w:szCs w:val="24"/>
        </w:rPr>
        <w:t xml:space="preserve">või </w:t>
      </w:r>
      <w:del w:id="20" w:author="Mari Koik" w:date="2024-06-27T11:08:00Z">
        <w:r w:rsidRPr="00E76E7D" w:rsidDel="00A04CD4">
          <w:rPr>
            <w:rFonts w:ascii="Times New Roman" w:hAnsi="Times New Roman" w:cs="Times New Roman"/>
            <w:sz w:val="24"/>
            <w:szCs w:val="24"/>
          </w:rPr>
          <w:delText xml:space="preserve">preemiat </w:delText>
        </w:r>
      </w:del>
      <w:r w:rsidR="00006081" w:rsidRPr="00E76E7D">
        <w:rPr>
          <w:rFonts w:ascii="Times New Roman" w:eastAsia="Calibri" w:hAnsi="Times New Roman" w:cs="Times New Roman"/>
          <w:sz w:val="24"/>
          <w:szCs w:val="24"/>
        </w:rPr>
        <w:t>rahvusvahelisel</w:t>
      </w:r>
      <w:r w:rsidR="00006081" w:rsidRPr="00E76E7D">
        <w:rPr>
          <w:rFonts w:ascii="Times New Roman" w:hAnsi="Times New Roman" w:cs="Times New Roman"/>
          <w:sz w:val="24"/>
          <w:szCs w:val="24"/>
        </w:rPr>
        <w:t xml:space="preserve"> </w:t>
      </w:r>
      <w:r w:rsidRPr="00E76E7D">
        <w:rPr>
          <w:rFonts w:ascii="Times New Roman" w:hAnsi="Times New Roman" w:cs="Times New Roman"/>
          <w:sz w:val="24"/>
          <w:szCs w:val="24"/>
        </w:rPr>
        <w:t>tiitlivõistlusel medali võitnud sportlasele ja tema treenerile</w:t>
      </w:r>
      <w:ins w:id="21" w:author="Mari Koik" w:date="2024-06-27T11:06:00Z">
        <w:r w:rsidR="00F42363" w:rsidRPr="00F42363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2" w:author="Mari Koik" w:date="2024-06-27T11:08:00Z">
        <w:r w:rsidR="00A04CD4" w:rsidRPr="00E76E7D">
          <w:rPr>
            <w:rFonts w:ascii="Times New Roman" w:hAnsi="Times New Roman" w:cs="Times New Roman"/>
            <w:sz w:val="24"/>
            <w:szCs w:val="24"/>
          </w:rPr>
          <w:t>preemiat määrama</w:t>
        </w:r>
        <w:r w:rsidR="00A04CD4" w:rsidRPr="00E76E7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commentRangeStart w:id="23"/>
      <w:commentRangeStart w:id="24"/>
      <w:ins w:id="25" w:author="Mari Koik" w:date="2024-06-27T11:06:00Z">
        <w:r w:rsidR="00F42363" w:rsidRPr="00E76E7D">
          <w:rPr>
            <w:rFonts w:ascii="Times New Roman" w:hAnsi="Times New Roman" w:cs="Times New Roman"/>
            <w:sz w:val="24"/>
            <w:szCs w:val="24"/>
          </w:rPr>
          <w:t xml:space="preserve">rahvuslikku </w:t>
        </w:r>
      </w:ins>
      <w:commentRangeEnd w:id="24"/>
      <w:ins w:id="26" w:author="Mari Koik" w:date="2024-06-27T14:11:00Z">
        <w:r w:rsidR="00B0529A">
          <w:rPr>
            <w:rStyle w:val="Kommentaariviide"/>
          </w:rPr>
          <w:commentReference w:id="24"/>
        </w:r>
      </w:ins>
      <w:ins w:id="27" w:author="Mari Koik" w:date="2024-06-27T11:06:00Z">
        <w:r w:rsidR="00F42363" w:rsidRPr="00E76E7D">
          <w:rPr>
            <w:rFonts w:ascii="Times New Roman" w:hAnsi="Times New Roman" w:cs="Times New Roman"/>
            <w:sz w:val="24"/>
            <w:szCs w:val="24"/>
          </w:rPr>
          <w:t>olümpiakomiteed</w:t>
        </w:r>
      </w:ins>
      <w:commentRangeEnd w:id="23"/>
      <w:ins w:id="28" w:author="Mari Koik" w:date="2024-06-27T13:57:00Z">
        <w:r w:rsidR="00722770">
          <w:rPr>
            <w:rStyle w:val="Kommentaariviide"/>
          </w:rPr>
          <w:commentReference w:id="23"/>
        </w:r>
      </w:ins>
      <w:r w:rsidRPr="00E76E7D">
        <w:rPr>
          <w:rFonts w:ascii="Times New Roman" w:hAnsi="Times New Roman" w:cs="Times New Roman"/>
          <w:sz w:val="24"/>
          <w:szCs w:val="24"/>
        </w:rPr>
        <w:t>. Halduslepingu sõlmimise</w:t>
      </w:r>
      <w:ins w:id="29" w:author="Mari Koik" w:date="2024-06-26T13:55:00Z">
        <w:r w:rsidR="00317607">
          <w:rPr>
            <w:rFonts w:ascii="Times New Roman" w:hAnsi="Times New Roman" w:cs="Times New Roman"/>
            <w:sz w:val="24"/>
            <w:szCs w:val="24"/>
          </w:rPr>
          <w:t xml:space="preserve"> korra</w:t>
        </w:r>
      </w:ins>
      <w:r w:rsidRPr="00E76E7D">
        <w:rPr>
          <w:rFonts w:ascii="Times New Roman" w:hAnsi="Times New Roman" w:cs="Times New Roman"/>
          <w:sz w:val="24"/>
          <w:szCs w:val="24"/>
        </w:rPr>
        <w:t>l te</w:t>
      </w:r>
      <w:r w:rsidR="0061674B">
        <w:rPr>
          <w:rFonts w:ascii="Times New Roman" w:hAnsi="Times New Roman" w:cs="Times New Roman"/>
          <w:sz w:val="24"/>
          <w:szCs w:val="24"/>
        </w:rPr>
        <w:t>eb</w:t>
      </w:r>
      <w:r w:rsidRPr="00E76E7D">
        <w:rPr>
          <w:rFonts w:ascii="Times New Roman" w:hAnsi="Times New Roman" w:cs="Times New Roman"/>
          <w:sz w:val="24"/>
          <w:szCs w:val="24"/>
        </w:rPr>
        <w:t xml:space="preserve"> </w:t>
      </w:r>
      <w:del w:id="30" w:author="Mari Koik" w:date="2024-06-26T13:55:00Z">
        <w:r w:rsidRPr="00E76E7D" w:rsidDel="00317607">
          <w:rPr>
            <w:rFonts w:ascii="Times New Roman" w:hAnsi="Times New Roman" w:cs="Times New Roman"/>
            <w:sz w:val="24"/>
            <w:szCs w:val="24"/>
          </w:rPr>
          <w:delText xml:space="preserve">halduslepingu </w:delText>
        </w:r>
      </w:del>
      <w:ins w:id="31" w:author="Mari Koik" w:date="2024-06-26T13:55:00Z">
        <w:r w:rsidR="00317607">
          <w:rPr>
            <w:rFonts w:ascii="Times New Roman" w:hAnsi="Times New Roman" w:cs="Times New Roman"/>
            <w:sz w:val="24"/>
            <w:szCs w:val="24"/>
          </w:rPr>
          <w:t>selle</w:t>
        </w:r>
        <w:r w:rsidR="00317607" w:rsidRPr="00E76E7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E76E7D">
        <w:rPr>
          <w:rFonts w:ascii="Times New Roman" w:hAnsi="Times New Roman" w:cs="Times New Roman"/>
          <w:sz w:val="24"/>
          <w:szCs w:val="24"/>
        </w:rPr>
        <w:t>täitmise üle haldusjärelevalvet Kultuuriministeerium.</w:t>
      </w:r>
      <w:r w:rsidRPr="00E76E7D">
        <w:rPr>
          <w:rFonts w:ascii="Times New Roman" w:eastAsia="Calibri" w:hAnsi="Times New Roman" w:cs="Times New Roman"/>
          <w:sz w:val="24"/>
          <w:szCs w:val="24"/>
          <w:lang w:val="fi"/>
        </w:rPr>
        <w:t xml:space="preserve"> </w:t>
      </w:r>
    </w:p>
    <w:p w14:paraId="36C1BCC7" w14:textId="279DE059" w:rsidR="00FF4AEA" w:rsidRPr="00E76E7D" w:rsidRDefault="00FF4AEA" w:rsidP="00FF4AEA"/>
    <w:p w14:paraId="574BA635" w14:textId="797BA59C" w:rsidR="00FF4AEA" w:rsidRPr="00E76E7D" w:rsidRDefault="00FF4AEA" w:rsidP="00FF4AEA">
      <w:pPr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>(5) Kui käesoleva paragrahvi lõikes 4 nimetatud haldusleping lõpetatakse ühepoolselt või esineb muu põhjus, mis takistab haldusülesande täitjal nimetatud haldusülesande täitmist</w:t>
      </w:r>
      <w:r w:rsidR="0061674B" w:rsidRPr="0061674B">
        <w:rPr>
          <w:rFonts w:ascii="Times New Roman" w:hAnsi="Times New Roman" w:cs="Times New Roman"/>
          <w:sz w:val="24"/>
          <w:szCs w:val="24"/>
        </w:rPr>
        <w:t xml:space="preserve"> </w:t>
      </w:r>
      <w:r w:rsidR="0061674B" w:rsidRPr="00E76E7D">
        <w:rPr>
          <w:rFonts w:ascii="Times New Roman" w:hAnsi="Times New Roman" w:cs="Times New Roman"/>
          <w:sz w:val="24"/>
          <w:szCs w:val="24"/>
        </w:rPr>
        <w:t>jätkata</w:t>
      </w:r>
      <w:r w:rsidRPr="00E76E7D">
        <w:rPr>
          <w:rFonts w:ascii="Times New Roman" w:hAnsi="Times New Roman" w:cs="Times New Roman"/>
          <w:sz w:val="24"/>
          <w:szCs w:val="24"/>
        </w:rPr>
        <w:t xml:space="preserve">, korraldab </w:t>
      </w:r>
      <w:del w:id="32" w:author="Mari Koik" w:date="2024-06-26T13:57:00Z">
        <w:r w:rsidRPr="00E76E7D" w:rsidDel="007F6D5F">
          <w:rPr>
            <w:rFonts w:ascii="Times New Roman" w:hAnsi="Times New Roman" w:cs="Times New Roman"/>
            <w:sz w:val="24"/>
            <w:szCs w:val="24"/>
          </w:rPr>
          <w:delText xml:space="preserve">haldusülesande </w:delText>
        </w:r>
      </w:del>
      <w:ins w:id="33" w:author="Mari Koik" w:date="2024-06-26T13:57:00Z">
        <w:r w:rsidR="007F6D5F">
          <w:rPr>
            <w:rFonts w:ascii="Times New Roman" w:hAnsi="Times New Roman" w:cs="Times New Roman"/>
            <w:sz w:val="24"/>
            <w:szCs w:val="24"/>
          </w:rPr>
          <w:t>selle</w:t>
        </w:r>
        <w:r w:rsidR="007F6D5F" w:rsidRPr="00E76E7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E76E7D">
        <w:rPr>
          <w:rFonts w:ascii="Times New Roman" w:hAnsi="Times New Roman" w:cs="Times New Roman"/>
          <w:sz w:val="24"/>
          <w:szCs w:val="24"/>
        </w:rPr>
        <w:t>edasise täitmise Kultuuriministeerium.</w:t>
      </w:r>
    </w:p>
    <w:p w14:paraId="4859E0DF" w14:textId="77777777" w:rsidR="00FF4AEA" w:rsidRPr="00E76E7D" w:rsidRDefault="00FF4AEA" w:rsidP="00FF4AEA">
      <w:pPr>
        <w:rPr>
          <w:rFonts w:ascii="Times New Roman" w:hAnsi="Times New Roman" w:cs="Times New Roman"/>
          <w:sz w:val="24"/>
          <w:szCs w:val="24"/>
        </w:rPr>
      </w:pPr>
    </w:p>
    <w:p w14:paraId="3B1496EA" w14:textId="0BE036F9" w:rsidR="00FF4AEA" w:rsidRPr="00E76E7D" w:rsidRDefault="00FF4AEA" w:rsidP="00FF4AE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E76E7D">
        <w:rPr>
          <w:rFonts w:ascii="Times New Roman" w:hAnsi="Times New Roman" w:cs="Times New Roman"/>
          <w:sz w:val="24"/>
          <w:szCs w:val="24"/>
        </w:rPr>
        <w:t xml:space="preserve">(6) Riigieelarvest </w:t>
      </w:r>
      <w:commentRangeStart w:id="34"/>
      <w:r w:rsidRPr="00E76E7D">
        <w:rPr>
          <w:rFonts w:ascii="Times New Roman" w:hAnsi="Times New Roman" w:cs="Times New Roman"/>
          <w:sz w:val="24"/>
          <w:szCs w:val="24"/>
        </w:rPr>
        <w:t xml:space="preserve">Kultuuriministeeriumile </w:t>
      </w:r>
      <w:del w:id="35" w:author="Mari Koik" w:date="2024-06-26T13:59:00Z">
        <w:r w:rsidRPr="00E76E7D" w:rsidDel="007F6D5F">
          <w:rPr>
            <w:rFonts w:ascii="Times New Roman" w:hAnsi="Times New Roman" w:cs="Times New Roman"/>
            <w:sz w:val="24"/>
            <w:szCs w:val="24"/>
          </w:rPr>
          <w:delText xml:space="preserve">spordi toetamiseks </w:delText>
        </w:r>
      </w:del>
      <w:r w:rsidRPr="00E76E7D">
        <w:rPr>
          <w:rFonts w:ascii="Times New Roman" w:hAnsi="Times New Roman" w:cs="Times New Roman"/>
          <w:sz w:val="24"/>
          <w:szCs w:val="24"/>
        </w:rPr>
        <w:t xml:space="preserve">eraldatud </w:t>
      </w:r>
      <w:commentRangeEnd w:id="34"/>
      <w:r w:rsidR="00A04CD4">
        <w:rPr>
          <w:rStyle w:val="Kommentaariviide"/>
        </w:rPr>
        <w:commentReference w:id="34"/>
      </w:r>
      <w:r w:rsidRPr="00E76E7D">
        <w:rPr>
          <w:rFonts w:ascii="Times New Roman" w:hAnsi="Times New Roman" w:cs="Times New Roman"/>
          <w:sz w:val="24"/>
          <w:szCs w:val="24"/>
        </w:rPr>
        <w:t>vahenditest antavate sporditoetuste liigid</w:t>
      </w:r>
      <w:r w:rsidR="0061674B">
        <w:rPr>
          <w:rFonts w:ascii="Times New Roman" w:hAnsi="Times New Roman" w:cs="Times New Roman"/>
          <w:sz w:val="24"/>
          <w:szCs w:val="24"/>
        </w:rPr>
        <w:t>,</w:t>
      </w:r>
      <w:r w:rsidRPr="00E76E7D">
        <w:rPr>
          <w:rFonts w:ascii="Times New Roman" w:hAnsi="Times New Roman" w:cs="Times New Roman"/>
          <w:sz w:val="24"/>
          <w:szCs w:val="24"/>
        </w:rPr>
        <w:t xml:space="preserve"> sporditoetuse taotlemise, taotleja hindamise, sporditoetuse määramise ja määramisest keeldumise tingimused ja korra</w:t>
      </w:r>
      <w:r w:rsidR="0061674B">
        <w:rPr>
          <w:rFonts w:ascii="Times New Roman" w:hAnsi="Times New Roman" w:cs="Times New Roman"/>
          <w:sz w:val="24"/>
          <w:szCs w:val="24"/>
        </w:rPr>
        <w:t xml:space="preserve"> ning </w:t>
      </w:r>
      <w:r w:rsidRPr="00E76E7D">
        <w:rPr>
          <w:rFonts w:ascii="Times New Roman" w:eastAsia="Calibri" w:hAnsi="Times New Roman" w:cs="Times New Roman"/>
          <w:sz w:val="24"/>
          <w:szCs w:val="24"/>
        </w:rPr>
        <w:t xml:space="preserve">sportlasele ja tema treenerile rahvusvahelisel </w:t>
      </w:r>
      <w:r w:rsidRPr="00E76E7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tiitlivõistlusel medali </w:t>
      </w:r>
      <w:r w:rsidR="00E31335" w:rsidRPr="00E76E7D">
        <w:rPr>
          <w:rFonts w:ascii="Times New Roman" w:eastAsia="Calibri" w:hAnsi="Times New Roman" w:cs="Times New Roman"/>
          <w:sz w:val="24"/>
          <w:szCs w:val="24"/>
        </w:rPr>
        <w:t xml:space="preserve">võitmise </w:t>
      </w:r>
      <w:r w:rsidRPr="00E76E7D">
        <w:rPr>
          <w:rFonts w:ascii="Times New Roman" w:eastAsia="Calibri" w:hAnsi="Times New Roman" w:cs="Times New Roman"/>
          <w:sz w:val="24"/>
          <w:szCs w:val="24"/>
        </w:rPr>
        <w:t xml:space="preserve">eest preemia määramise tingimused ja korra </w:t>
      </w:r>
      <w:r w:rsidRPr="00E76E7D">
        <w:rPr>
          <w:rFonts w:ascii="Times New Roman" w:hAnsi="Times New Roman" w:cs="Times New Roman"/>
          <w:sz w:val="24"/>
          <w:szCs w:val="24"/>
        </w:rPr>
        <w:t>kehtestab valdkonna eest vastutav minister määrusega.</w:t>
      </w:r>
      <w:r w:rsidR="0061674B">
        <w:rPr>
          <w:rFonts w:ascii="Times New Roman" w:hAnsi="Times New Roman" w:cs="Times New Roman"/>
          <w:sz w:val="24"/>
          <w:szCs w:val="24"/>
        </w:rPr>
        <w:t>“</w:t>
      </w:r>
      <w:r w:rsidRPr="00E76E7D">
        <w:rPr>
          <w:rFonts w:ascii="Times New Roman" w:eastAsia="Calibri" w:hAnsi="Times New Roman" w:cs="Times New Roman"/>
          <w:color w:val="202020"/>
          <w:sz w:val="24"/>
          <w:szCs w:val="24"/>
          <w:lang w:val="fi"/>
        </w:rPr>
        <w:t>;</w:t>
      </w:r>
    </w:p>
    <w:p w14:paraId="1640EF5C" w14:textId="7F46F755" w:rsidR="00FF4AEA" w:rsidRDefault="00FF4AEA" w:rsidP="00FF4AEA">
      <w:pPr>
        <w:pStyle w:val="Vahedeta"/>
      </w:pPr>
    </w:p>
    <w:p w14:paraId="608B748F" w14:textId="740718E2" w:rsidR="00FF4AEA" w:rsidRPr="00AD6F83" w:rsidRDefault="00FF4AEA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AD6F83">
        <w:rPr>
          <w:rFonts w:ascii="Times New Roman" w:hAnsi="Times New Roman" w:cs="Times New Roman"/>
          <w:b/>
          <w:bCs/>
          <w:sz w:val="24"/>
          <w:szCs w:val="24"/>
        </w:rPr>
        <w:t>5)</w:t>
      </w:r>
      <w:r w:rsidRPr="00AD6F83">
        <w:rPr>
          <w:rFonts w:ascii="Times New Roman" w:hAnsi="Times New Roman" w:cs="Times New Roman"/>
          <w:sz w:val="24"/>
          <w:szCs w:val="24"/>
        </w:rPr>
        <w:t xml:space="preserve"> </w:t>
      </w:r>
      <w:r w:rsidR="00AD6F83" w:rsidRPr="00AD6F83">
        <w:rPr>
          <w:rFonts w:ascii="Times New Roman" w:hAnsi="Times New Roman" w:cs="Times New Roman"/>
          <w:sz w:val="24"/>
          <w:szCs w:val="24"/>
        </w:rPr>
        <w:t>paragrahvi 9</w:t>
      </w:r>
      <w:r w:rsidR="00AD6F83" w:rsidRPr="00AD6F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D6F83" w:rsidRPr="00AD6F83">
        <w:rPr>
          <w:rFonts w:ascii="Times New Roman" w:hAnsi="Times New Roman" w:cs="Times New Roman"/>
          <w:sz w:val="24"/>
          <w:szCs w:val="24"/>
        </w:rPr>
        <w:t xml:space="preserve"> lõikes 1 asendatakse arv „20“ arvuga „45“;</w:t>
      </w:r>
    </w:p>
    <w:p w14:paraId="4F528691" w14:textId="2C015B3E" w:rsidR="00AD6F83" w:rsidRPr="00AD6F83" w:rsidRDefault="00AD6F83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00CB0BF" w14:textId="4CD23CB3" w:rsidR="00AD6F83" w:rsidRDefault="00AD6F83" w:rsidP="00AD6F83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AD6F83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AD6F83">
        <w:rPr>
          <w:rFonts w:ascii="Times New Roman" w:hAnsi="Times New Roman" w:cs="Times New Roman"/>
          <w:sz w:val="24"/>
          <w:szCs w:val="24"/>
        </w:rPr>
        <w:t xml:space="preserve"> paragrahvi 9</w:t>
      </w:r>
      <w:r w:rsidRPr="00AD6F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D6F83">
        <w:rPr>
          <w:rFonts w:ascii="Times New Roman" w:hAnsi="Times New Roman" w:cs="Times New Roman"/>
          <w:sz w:val="24"/>
          <w:szCs w:val="24"/>
        </w:rPr>
        <w:t xml:space="preserve"> lõikes 3 asendatakse arv „1040“ arvuga „2340“;</w:t>
      </w:r>
    </w:p>
    <w:p w14:paraId="386F745F" w14:textId="32A3E9EA" w:rsidR="00AD6F83" w:rsidRDefault="00AD6F83" w:rsidP="00AD6F83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03AA4BF" w14:textId="38C3A44B" w:rsidR="007F5D78" w:rsidRPr="000925FB" w:rsidRDefault="003A74B0" w:rsidP="007F5D78">
      <w:pPr>
        <w:rPr>
          <w:rFonts w:ascii="Times New Roman" w:hAnsi="Times New Roman" w:cs="Times New Roman"/>
          <w:sz w:val="24"/>
          <w:szCs w:val="24"/>
        </w:rPr>
      </w:pPr>
      <w:r w:rsidRPr="0018238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F5D78" w:rsidRPr="0018238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F5D78" w:rsidRPr="000925FB">
        <w:rPr>
          <w:rFonts w:ascii="Times New Roman" w:hAnsi="Times New Roman" w:cs="Times New Roman"/>
          <w:sz w:val="24"/>
          <w:szCs w:val="24"/>
        </w:rPr>
        <w:t xml:space="preserve"> </w:t>
      </w:r>
      <w:r w:rsidR="00282C7A" w:rsidRPr="000925FB">
        <w:rPr>
          <w:rFonts w:ascii="Times New Roman" w:hAnsi="Times New Roman" w:cs="Times New Roman"/>
          <w:sz w:val="24"/>
          <w:szCs w:val="24"/>
        </w:rPr>
        <w:t>paragrahvi</w:t>
      </w:r>
      <w:r w:rsidR="007F5D78" w:rsidRPr="000925FB">
        <w:rPr>
          <w:rFonts w:ascii="Times New Roman" w:hAnsi="Times New Roman" w:cs="Times New Roman"/>
          <w:sz w:val="24"/>
          <w:szCs w:val="24"/>
        </w:rPr>
        <w:t xml:space="preserve"> § 10</w:t>
      </w:r>
      <w:r w:rsidR="007F5D78" w:rsidRPr="000925F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F5D78" w:rsidRPr="000925FB">
        <w:rPr>
          <w:rFonts w:ascii="Times New Roman" w:hAnsi="Times New Roman" w:cs="Times New Roman"/>
          <w:sz w:val="24"/>
          <w:szCs w:val="24"/>
        </w:rPr>
        <w:t> </w:t>
      </w:r>
      <w:del w:id="36" w:author="Mari Koik" w:date="2024-06-26T14:00:00Z">
        <w:r w:rsidR="007F5D78" w:rsidRPr="000925FB" w:rsidDel="007F6D5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282C7A" w:rsidRPr="000925FB">
        <w:rPr>
          <w:rFonts w:ascii="Times New Roman" w:hAnsi="Times New Roman" w:cs="Times New Roman"/>
          <w:sz w:val="24"/>
          <w:szCs w:val="24"/>
        </w:rPr>
        <w:t>lõige 2 muudetakse ja sõnastatakse järgmiselt</w:t>
      </w:r>
      <w:ins w:id="37" w:author="Mari Koik" w:date="2024-06-26T14:00:00Z">
        <w:r w:rsidR="007F6D5F">
          <w:rPr>
            <w:rFonts w:ascii="Times New Roman" w:hAnsi="Times New Roman" w:cs="Times New Roman"/>
            <w:sz w:val="24"/>
            <w:szCs w:val="24"/>
          </w:rPr>
          <w:t>:</w:t>
        </w:r>
      </w:ins>
    </w:p>
    <w:p w14:paraId="4CA0265E" w14:textId="77777777" w:rsidR="00282C7A" w:rsidRPr="000925FB" w:rsidRDefault="00282C7A" w:rsidP="007F5D7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A8443D" w14:textId="29751607" w:rsidR="006B4A31" w:rsidRPr="000925FB" w:rsidRDefault="00282C7A" w:rsidP="000925F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925FB">
        <w:rPr>
          <w:rFonts w:ascii="Times New Roman" w:hAnsi="Times New Roman" w:cs="Times New Roman"/>
          <w:sz w:val="24"/>
          <w:szCs w:val="24"/>
        </w:rPr>
        <w:t>„</w:t>
      </w:r>
      <w:r w:rsidR="007F5D78" w:rsidRPr="000925FB">
        <w:rPr>
          <w:rFonts w:ascii="Times New Roman" w:hAnsi="Times New Roman" w:cs="Times New Roman"/>
          <w:sz w:val="24"/>
          <w:szCs w:val="24"/>
        </w:rPr>
        <w:t xml:space="preserve">(2) </w:t>
      </w:r>
      <w:r w:rsidR="000925FB" w:rsidRPr="000925FB">
        <w:rPr>
          <w:rFonts w:ascii="Times New Roman" w:hAnsi="Times New Roman" w:cs="Times New Roman"/>
          <w:sz w:val="24"/>
          <w:szCs w:val="24"/>
        </w:rPr>
        <w:t xml:space="preserve">Sportlasestipendiumi makstakse spordi andmekogusse kantud </w:t>
      </w:r>
      <w:commentRangeStart w:id="38"/>
      <w:r w:rsidR="000925FB" w:rsidRPr="000925FB">
        <w:rPr>
          <w:rFonts w:ascii="Times New Roman" w:hAnsi="Times New Roman" w:cs="Times New Roman"/>
          <w:sz w:val="24"/>
          <w:szCs w:val="24"/>
        </w:rPr>
        <w:t>rahvusliku</w:t>
      </w:r>
      <w:commentRangeEnd w:id="38"/>
      <w:r w:rsidR="00F42363">
        <w:rPr>
          <w:rStyle w:val="Kommentaariviide"/>
        </w:rPr>
        <w:commentReference w:id="38"/>
      </w:r>
      <w:r w:rsidR="000925FB" w:rsidRPr="000925FB">
        <w:rPr>
          <w:rFonts w:ascii="Times New Roman" w:hAnsi="Times New Roman" w:cs="Times New Roman"/>
          <w:sz w:val="24"/>
          <w:szCs w:val="24"/>
        </w:rPr>
        <w:t xml:space="preserve"> olümpiakomitee või </w:t>
      </w:r>
      <w:del w:id="39" w:author="Mari Koik" w:date="2024-06-26T14:01:00Z">
        <w:r w:rsidR="000925FB" w:rsidRPr="000925FB" w:rsidDel="007F6D5F">
          <w:rPr>
            <w:rFonts w:ascii="Times New Roman" w:hAnsi="Times New Roman" w:cs="Times New Roman"/>
            <w:sz w:val="24"/>
            <w:szCs w:val="24"/>
          </w:rPr>
          <w:delText xml:space="preserve">rahvusliku </w:delText>
        </w:r>
      </w:del>
      <w:ins w:id="40" w:author="Mari Koik" w:date="2024-06-26T14:01:00Z">
        <w:r w:rsidR="007F6D5F">
          <w:rPr>
            <w:rFonts w:ascii="Times New Roman" w:hAnsi="Times New Roman" w:cs="Times New Roman"/>
            <w:sz w:val="24"/>
            <w:szCs w:val="24"/>
          </w:rPr>
          <w:t>riigi</w:t>
        </w:r>
        <w:r w:rsidR="007F6D5F" w:rsidRPr="000925F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commentRangeStart w:id="41"/>
      <w:proofErr w:type="spellStart"/>
      <w:r w:rsidR="000925FB" w:rsidRPr="000925FB">
        <w:rPr>
          <w:rFonts w:ascii="Times New Roman" w:hAnsi="Times New Roman" w:cs="Times New Roman"/>
          <w:sz w:val="24"/>
          <w:szCs w:val="24"/>
        </w:rPr>
        <w:t>para</w:t>
      </w:r>
      <w:ins w:id="42" w:author="Mari Koik" w:date="2024-06-26T20:33:00Z">
        <w:r w:rsidR="00A55CF4">
          <w:rPr>
            <w:rFonts w:ascii="Times New Roman" w:hAnsi="Times New Roman" w:cs="Times New Roman"/>
            <w:sz w:val="24"/>
            <w:szCs w:val="24"/>
          </w:rPr>
          <w:t>o</w:t>
        </w:r>
      </w:ins>
      <w:r w:rsidR="000925FB" w:rsidRPr="000925FB">
        <w:rPr>
          <w:rFonts w:ascii="Times New Roman" w:hAnsi="Times New Roman" w:cs="Times New Roman"/>
          <w:sz w:val="24"/>
          <w:szCs w:val="24"/>
        </w:rPr>
        <w:t>lümpiakomitee</w:t>
      </w:r>
      <w:proofErr w:type="spellEnd"/>
      <w:r w:rsidR="000925FB" w:rsidRPr="000925FB">
        <w:rPr>
          <w:rFonts w:ascii="Times New Roman" w:hAnsi="Times New Roman" w:cs="Times New Roman"/>
          <w:sz w:val="24"/>
          <w:szCs w:val="24"/>
        </w:rPr>
        <w:t xml:space="preserve"> </w:t>
      </w:r>
      <w:commentRangeEnd w:id="41"/>
      <w:r w:rsidR="00A55CF4">
        <w:rPr>
          <w:rStyle w:val="Kommentaariviide"/>
        </w:rPr>
        <w:commentReference w:id="41"/>
      </w:r>
      <w:r w:rsidR="000925FB" w:rsidRPr="000925FB">
        <w:rPr>
          <w:rFonts w:ascii="Times New Roman" w:hAnsi="Times New Roman" w:cs="Times New Roman"/>
          <w:sz w:val="24"/>
          <w:szCs w:val="24"/>
        </w:rPr>
        <w:t xml:space="preserve">või nende liikmeks oleva spordialaliidu, maakonna </w:t>
      </w:r>
      <w:proofErr w:type="spellStart"/>
      <w:r w:rsidR="000925FB" w:rsidRPr="000925FB">
        <w:rPr>
          <w:rFonts w:ascii="Times New Roman" w:hAnsi="Times New Roman" w:cs="Times New Roman"/>
          <w:sz w:val="24"/>
          <w:szCs w:val="24"/>
        </w:rPr>
        <w:t>spordiliidu</w:t>
      </w:r>
      <w:proofErr w:type="spellEnd"/>
      <w:r w:rsidR="000925FB" w:rsidRPr="000925FB">
        <w:rPr>
          <w:rFonts w:ascii="Times New Roman" w:hAnsi="Times New Roman" w:cs="Times New Roman"/>
          <w:sz w:val="24"/>
          <w:szCs w:val="24"/>
        </w:rPr>
        <w:t xml:space="preserve"> või spordiühenduse või nende liikmeks oleva spordiorganisatsiooni või spordikooli juhtorgani otsuse alusel. Otsusest teavitatakse sportlasestipendiumi maksja või valdkondlikku teavet sisaldaval veebilehel.</w:t>
      </w:r>
      <w:r w:rsidR="006B4A31" w:rsidRPr="000925FB">
        <w:rPr>
          <w:rFonts w:ascii="Times New Roman" w:hAnsi="Times New Roman" w:cs="Times New Roman"/>
          <w:sz w:val="24"/>
          <w:szCs w:val="24"/>
        </w:rPr>
        <w:t>“;</w:t>
      </w:r>
    </w:p>
    <w:p w14:paraId="5BA780E5" w14:textId="4F4EA64F" w:rsidR="00282C7A" w:rsidRDefault="00282C7A" w:rsidP="006B4A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B787BE" w14:textId="21406C39" w:rsidR="00AD6F83" w:rsidRDefault="003A74B0" w:rsidP="00AD6F83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D6F83" w:rsidRPr="00AD6F8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D6F83">
        <w:rPr>
          <w:rFonts w:ascii="Times New Roman" w:hAnsi="Times New Roman" w:cs="Times New Roman"/>
          <w:sz w:val="24"/>
          <w:szCs w:val="24"/>
        </w:rPr>
        <w:t xml:space="preserve"> paragrahvi 10</w:t>
      </w:r>
      <w:r w:rsidR="00AD6F83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AD6F83">
        <w:rPr>
          <w:rFonts w:ascii="Times New Roman" w:hAnsi="Times New Roman" w:cs="Times New Roman"/>
          <w:sz w:val="24"/>
          <w:szCs w:val="24"/>
        </w:rPr>
        <w:t xml:space="preserve"> lõiget 3 täiendatakse pärast sõna „spordialaliidul“ sõnadega „, </w:t>
      </w:r>
      <w:del w:id="43" w:author="Mari Koik" w:date="2024-06-26T14:04:00Z">
        <w:r w:rsidR="00AD6F83" w:rsidDel="007F6D5F">
          <w:rPr>
            <w:rFonts w:ascii="Times New Roman" w:hAnsi="Times New Roman" w:cs="Times New Roman"/>
            <w:sz w:val="24"/>
            <w:szCs w:val="24"/>
          </w:rPr>
          <w:delText xml:space="preserve">rahvuslikul </w:delText>
        </w:r>
      </w:del>
      <w:ins w:id="44" w:author="Mari Koik" w:date="2024-06-26T14:04:00Z">
        <w:r w:rsidR="007F6D5F">
          <w:rPr>
            <w:rFonts w:ascii="Times New Roman" w:hAnsi="Times New Roman" w:cs="Times New Roman"/>
            <w:sz w:val="24"/>
            <w:szCs w:val="24"/>
          </w:rPr>
          <w:t xml:space="preserve">riigi </w:t>
        </w:r>
      </w:ins>
      <w:commentRangeStart w:id="45"/>
      <w:proofErr w:type="spellStart"/>
      <w:r w:rsidR="00AD6F83">
        <w:rPr>
          <w:rFonts w:ascii="Times New Roman" w:hAnsi="Times New Roman" w:cs="Times New Roman"/>
          <w:sz w:val="24"/>
          <w:szCs w:val="24"/>
        </w:rPr>
        <w:t>para</w:t>
      </w:r>
      <w:ins w:id="46" w:author="Mari Koik" w:date="2024-06-26T20:32:00Z">
        <w:r w:rsidR="00A55CF4">
          <w:rPr>
            <w:rFonts w:ascii="Times New Roman" w:hAnsi="Times New Roman" w:cs="Times New Roman"/>
            <w:sz w:val="24"/>
            <w:szCs w:val="24"/>
          </w:rPr>
          <w:t>o</w:t>
        </w:r>
      </w:ins>
      <w:r w:rsidR="00AD6F83">
        <w:rPr>
          <w:rFonts w:ascii="Times New Roman" w:hAnsi="Times New Roman" w:cs="Times New Roman"/>
          <w:sz w:val="24"/>
          <w:szCs w:val="24"/>
        </w:rPr>
        <w:t>lümpiakomiteel</w:t>
      </w:r>
      <w:commentRangeEnd w:id="45"/>
      <w:proofErr w:type="spellEnd"/>
      <w:r w:rsidR="00A55CF4">
        <w:rPr>
          <w:rStyle w:val="Kommentaariviide"/>
        </w:rPr>
        <w:commentReference w:id="45"/>
      </w:r>
      <w:r w:rsidR="00AD6F83">
        <w:rPr>
          <w:rFonts w:ascii="Times New Roman" w:hAnsi="Times New Roman" w:cs="Times New Roman"/>
          <w:sz w:val="24"/>
          <w:szCs w:val="24"/>
        </w:rPr>
        <w:t>“;</w:t>
      </w:r>
    </w:p>
    <w:p w14:paraId="36A622C4" w14:textId="1E907B71" w:rsidR="00AD6F83" w:rsidRDefault="00AD6F83" w:rsidP="00AD6F83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7DC6768" w14:textId="513C300C" w:rsidR="00AD6F83" w:rsidRPr="00AD6F83" w:rsidRDefault="003A74B0" w:rsidP="00AD6F83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AD6F83" w:rsidRPr="00AD6F83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AD6F83" w:rsidRPr="00AD6F83">
        <w:rPr>
          <w:rFonts w:ascii="Times New Roman" w:hAnsi="Times New Roman" w:cs="Times New Roman"/>
          <w:sz w:val="24"/>
          <w:szCs w:val="24"/>
        </w:rPr>
        <w:t>paragrahv 11 muudetakse ja sõnastatakse järgmiselt:</w:t>
      </w:r>
    </w:p>
    <w:p w14:paraId="1C5B409F" w14:textId="53B4F6B5" w:rsidR="00AD6F83" w:rsidRDefault="00AD6F83" w:rsidP="00AD6F83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4304C2E4" w14:textId="4C780EB7" w:rsidR="00AD6F83" w:rsidRPr="00D97CA8" w:rsidRDefault="00FA05EC" w:rsidP="00AD6F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7CA8">
        <w:rPr>
          <w:rFonts w:ascii="Times New Roman" w:hAnsi="Times New Roman" w:cs="Times New Roman"/>
          <w:sz w:val="24"/>
          <w:szCs w:val="24"/>
        </w:rPr>
        <w:t>„</w:t>
      </w:r>
      <w:r w:rsidR="00AD6F83" w:rsidRPr="00D97CA8"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 w:rsidR="00902803" w:rsidRPr="00D97CA8">
        <w:rPr>
          <w:rFonts w:ascii="Times New Roman" w:hAnsi="Times New Roman" w:cs="Times New Roman"/>
          <w:b/>
          <w:bCs/>
          <w:sz w:val="24"/>
          <w:szCs w:val="24"/>
        </w:rPr>
        <w:t>Dopinguvastaste ja s</w:t>
      </w:r>
      <w:r w:rsidR="00AD6F83" w:rsidRPr="00D97CA8">
        <w:rPr>
          <w:rFonts w:ascii="Times New Roman" w:hAnsi="Times New Roman" w:cs="Times New Roman"/>
          <w:b/>
          <w:bCs/>
          <w:sz w:val="24"/>
          <w:szCs w:val="24"/>
        </w:rPr>
        <w:t>pordieetika reeglite järgimine</w:t>
      </w:r>
    </w:p>
    <w:p w14:paraId="60694EE6" w14:textId="77777777" w:rsidR="00AD6F83" w:rsidRPr="00D97CA8" w:rsidRDefault="00AD6F83" w:rsidP="00AD6F83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47EAE292" w14:textId="5BAD0078" w:rsidR="00AD6F83" w:rsidRPr="00D97CA8" w:rsidRDefault="00AD6F83" w:rsidP="00AD6F83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D97CA8">
        <w:rPr>
          <w:rFonts w:ascii="Times New Roman" w:hAnsi="Times New Roman" w:cs="Times New Roman"/>
          <w:sz w:val="24"/>
          <w:szCs w:val="24"/>
        </w:rPr>
        <w:t xml:space="preserve">(1) </w:t>
      </w:r>
      <w:commentRangeStart w:id="47"/>
      <w:r w:rsidRPr="00D97CA8">
        <w:rPr>
          <w:rFonts w:ascii="Times New Roman" w:hAnsi="Times New Roman" w:cs="Times New Roman"/>
          <w:sz w:val="24"/>
          <w:szCs w:val="24"/>
        </w:rPr>
        <w:t>Sportlane, treener, sportlase tugiisik,</w:t>
      </w:r>
      <w:r w:rsidR="009F3DCF" w:rsidRPr="00D97CA8">
        <w:rPr>
          <w:rFonts w:ascii="Times New Roman" w:hAnsi="Times New Roman" w:cs="Times New Roman"/>
          <w:sz w:val="24"/>
          <w:szCs w:val="24"/>
        </w:rPr>
        <w:t xml:space="preserve"> </w:t>
      </w:r>
      <w:bookmarkStart w:id="48" w:name="_Hlk146099684"/>
      <w:r w:rsidR="009F3DCF" w:rsidRPr="00D97CA8">
        <w:rPr>
          <w:rFonts w:ascii="Times New Roman" w:hAnsi="Times New Roman" w:cs="Times New Roman"/>
          <w:sz w:val="24"/>
          <w:szCs w:val="24"/>
        </w:rPr>
        <w:t>spordikohtunik</w:t>
      </w:r>
      <w:ins w:id="49" w:author="Mari Koik" w:date="2024-06-26T14:05:00Z">
        <w:r w:rsidR="007F6D5F">
          <w:rPr>
            <w:rFonts w:ascii="Times New Roman" w:hAnsi="Times New Roman" w:cs="Times New Roman"/>
            <w:sz w:val="24"/>
            <w:szCs w:val="24"/>
          </w:rPr>
          <w:t xml:space="preserve"> ning</w:t>
        </w:r>
      </w:ins>
      <w:del w:id="50" w:author="Mari Koik" w:date="2024-06-26T14:05:00Z">
        <w:r w:rsidR="009F3DCF" w:rsidRPr="00D97CA8" w:rsidDel="007F6D5F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9F3DCF" w:rsidRPr="00D97CA8">
        <w:rPr>
          <w:rFonts w:ascii="Times New Roman" w:hAnsi="Times New Roman" w:cs="Times New Roman"/>
          <w:sz w:val="24"/>
          <w:szCs w:val="24"/>
        </w:rPr>
        <w:t xml:space="preserve"> </w:t>
      </w:r>
      <w:bookmarkStart w:id="51" w:name="_Hlk146182657"/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spordiorganisatsiooni </w:t>
      </w:r>
      <w:del w:id="52" w:author="Mari Koik" w:date="2024-06-26T14:06:00Z">
        <w:r w:rsidR="009F3DCF" w:rsidRPr="00D97CA8" w:rsidDel="00724603">
          <w:rPr>
            <w:rFonts w:ascii="Times New Roman" w:eastAsia="Times New Roman" w:hAnsi="Times New Roman" w:cs="Times New Roman"/>
            <w:sz w:val="24"/>
            <w:szCs w:val="24"/>
          </w:rPr>
          <w:delText xml:space="preserve">või </w:delText>
        </w:r>
      </w:del>
      <w:ins w:id="53" w:author="Mari Koik" w:date="2024-06-26T14:06:00Z">
        <w:r w:rsidR="00724603">
          <w:rPr>
            <w:rFonts w:ascii="Times New Roman" w:eastAsia="Times New Roman" w:hAnsi="Times New Roman" w:cs="Times New Roman"/>
            <w:sz w:val="24"/>
            <w:szCs w:val="24"/>
          </w:rPr>
          <w:t>ja</w:t>
        </w:r>
        <w:r w:rsidR="00724603" w:rsidRPr="00D97CA8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r w:rsidR="009F3DCF" w:rsidRPr="00D97CA8">
        <w:rPr>
          <w:rFonts w:ascii="Times New Roman" w:eastAsia="Times New Roman" w:hAnsi="Times New Roman" w:cs="Times New Roman"/>
          <w:sz w:val="24"/>
          <w:szCs w:val="24"/>
        </w:rPr>
        <w:t xml:space="preserve">spordikooli </w:t>
      </w:r>
      <w:bookmarkEnd w:id="48"/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töötaja </w:t>
      </w:r>
      <w:del w:id="54" w:author="Mari Koik" w:date="2024-06-26T14:06:00Z">
        <w:r w:rsidR="009F3DCF" w:rsidRPr="00D97CA8" w:rsidDel="00724603">
          <w:rPr>
            <w:rFonts w:ascii="Times New Roman" w:eastAsia="Times New Roman" w:hAnsi="Times New Roman" w:cs="Times New Roman"/>
            <w:sz w:val="24"/>
            <w:szCs w:val="24"/>
          </w:rPr>
          <w:delText>või</w:delText>
        </w:r>
        <w:r w:rsidRPr="00D97CA8" w:rsidDel="00724603">
          <w:rPr>
            <w:rFonts w:ascii="Times New Roman" w:eastAsia="Times New Roman" w:hAnsi="Times New Roman" w:cs="Times New Roman"/>
            <w:sz w:val="24"/>
            <w:szCs w:val="24"/>
          </w:rPr>
          <w:delText xml:space="preserve"> </w:delText>
        </w:r>
      </w:del>
      <w:ins w:id="55" w:author="Mari Koik" w:date="2024-06-26T14:06:00Z">
        <w:r w:rsidR="00724603">
          <w:rPr>
            <w:rFonts w:ascii="Times New Roman" w:eastAsia="Times New Roman" w:hAnsi="Times New Roman" w:cs="Times New Roman"/>
            <w:sz w:val="24"/>
            <w:szCs w:val="24"/>
          </w:rPr>
          <w:t>ja</w:t>
        </w:r>
        <w:r w:rsidR="00724603" w:rsidRPr="00D97CA8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r w:rsidRPr="00D97CA8">
        <w:rPr>
          <w:rFonts w:ascii="Times New Roman" w:eastAsia="Times New Roman" w:hAnsi="Times New Roman" w:cs="Times New Roman"/>
          <w:sz w:val="24"/>
          <w:szCs w:val="24"/>
        </w:rPr>
        <w:t>juhtorgani liige</w:t>
      </w:r>
      <w:r w:rsidRPr="00D97C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51"/>
      <w:r w:rsidRPr="00D97CA8">
        <w:rPr>
          <w:rFonts w:ascii="Times New Roman" w:hAnsi="Times New Roman" w:cs="Times New Roman"/>
          <w:sz w:val="24"/>
          <w:szCs w:val="24"/>
        </w:rPr>
        <w:t xml:space="preserve">on kohustatud tundma ja järgima dopinguvastaseid reegleid, mis on sätestatud maailma dopinguvastases koodeksis ja </w:t>
      </w:r>
      <w:r w:rsidR="0002017D">
        <w:rPr>
          <w:rFonts w:ascii="Times New Roman" w:hAnsi="Times New Roman" w:cs="Times New Roman"/>
          <w:sz w:val="24"/>
          <w:szCs w:val="24"/>
        </w:rPr>
        <w:t xml:space="preserve">on </w:t>
      </w:r>
      <w:r w:rsidR="00DF4DCD">
        <w:rPr>
          <w:rFonts w:ascii="Times New Roman" w:hAnsi="Times New Roman" w:cs="Times New Roman"/>
          <w:sz w:val="24"/>
          <w:szCs w:val="24"/>
        </w:rPr>
        <w:t xml:space="preserve">selle alusel </w:t>
      </w:r>
      <w:r w:rsidRPr="00D97CA8">
        <w:rPr>
          <w:rFonts w:ascii="Times New Roman" w:hAnsi="Times New Roman" w:cs="Times New Roman"/>
          <w:sz w:val="24"/>
          <w:szCs w:val="24"/>
        </w:rPr>
        <w:t xml:space="preserve">vastu võetud, </w:t>
      </w:r>
      <w:bookmarkStart w:id="56" w:name="_Hlk138855446"/>
      <w:r w:rsidR="00757D6E" w:rsidRPr="00D97CA8">
        <w:rPr>
          <w:rFonts w:ascii="Times New Roman" w:hAnsi="Times New Roman" w:cs="Times New Roman"/>
          <w:sz w:val="24"/>
          <w:szCs w:val="24"/>
        </w:rPr>
        <w:t xml:space="preserve">samuti </w:t>
      </w:r>
      <w:r w:rsidRPr="00D97CA8">
        <w:rPr>
          <w:rFonts w:ascii="Times New Roman" w:hAnsi="Times New Roman" w:cs="Times New Roman"/>
          <w:sz w:val="24"/>
          <w:szCs w:val="24"/>
        </w:rPr>
        <w:t xml:space="preserve">spordivõistluste tulemustega manipuleerimise ja väärkohtlemise </w:t>
      </w:r>
      <w:bookmarkEnd w:id="56"/>
      <w:r w:rsidRPr="00D97CA8">
        <w:rPr>
          <w:rFonts w:ascii="Times New Roman" w:hAnsi="Times New Roman" w:cs="Times New Roman"/>
          <w:sz w:val="24"/>
          <w:szCs w:val="24"/>
        </w:rPr>
        <w:t xml:space="preserve">vastaseid ning muid spordieetika reegleid, </w:t>
      </w:r>
      <w:r w:rsidRPr="00BC20BE">
        <w:rPr>
          <w:rFonts w:ascii="Times New Roman" w:hAnsi="Times New Roman" w:cs="Times New Roman"/>
          <w:sz w:val="24"/>
          <w:szCs w:val="24"/>
        </w:rPr>
        <w:t>mis on sätestatud rahvusvahelise spordiorganisatsiooni</w:t>
      </w:r>
      <w:r w:rsidR="00BC20BE" w:rsidRPr="00BC20BE">
        <w:rPr>
          <w:rFonts w:ascii="Times New Roman" w:hAnsi="Times New Roman" w:cs="Times New Roman"/>
          <w:sz w:val="24"/>
          <w:szCs w:val="24"/>
        </w:rPr>
        <w:t xml:space="preserve">, </w:t>
      </w:r>
      <w:commentRangeStart w:id="57"/>
      <w:r w:rsidR="00BC20BE" w:rsidRPr="00BC20BE">
        <w:rPr>
          <w:rFonts w:ascii="Times New Roman" w:hAnsi="Times New Roman" w:cs="Times New Roman"/>
          <w:sz w:val="24"/>
          <w:szCs w:val="24"/>
        </w:rPr>
        <w:t xml:space="preserve">rahvusliku </w:t>
      </w:r>
      <w:commentRangeEnd w:id="57"/>
      <w:r w:rsidR="00F42363">
        <w:rPr>
          <w:rStyle w:val="Kommentaariviide"/>
        </w:rPr>
        <w:commentReference w:id="57"/>
      </w:r>
      <w:r w:rsidR="00BC20BE" w:rsidRPr="00BC20BE">
        <w:rPr>
          <w:rFonts w:ascii="Times New Roman" w:hAnsi="Times New Roman" w:cs="Times New Roman"/>
          <w:sz w:val="24"/>
          <w:szCs w:val="24"/>
        </w:rPr>
        <w:t>olümpiakomitee</w:t>
      </w:r>
      <w:r w:rsidR="008669BA">
        <w:rPr>
          <w:rFonts w:ascii="Times New Roman" w:hAnsi="Times New Roman" w:cs="Times New Roman"/>
          <w:sz w:val="24"/>
          <w:szCs w:val="24"/>
        </w:rPr>
        <w:t xml:space="preserve">, </w:t>
      </w:r>
      <w:del w:id="58" w:author="Mari Koik" w:date="2024-06-26T14:15:00Z">
        <w:r w:rsidR="008669BA" w:rsidDel="00724603">
          <w:rPr>
            <w:rFonts w:ascii="Times New Roman" w:hAnsi="Times New Roman" w:cs="Times New Roman"/>
            <w:sz w:val="24"/>
            <w:szCs w:val="24"/>
          </w:rPr>
          <w:delText xml:space="preserve">rahvusliku </w:delText>
        </w:r>
      </w:del>
      <w:ins w:id="59" w:author="Mari Koik" w:date="2024-06-26T14:15:00Z">
        <w:r w:rsidR="00724603">
          <w:rPr>
            <w:rFonts w:ascii="Times New Roman" w:hAnsi="Times New Roman" w:cs="Times New Roman"/>
            <w:sz w:val="24"/>
            <w:szCs w:val="24"/>
          </w:rPr>
          <w:t xml:space="preserve">riigi </w:t>
        </w:r>
      </w:ins>
      <w:commentRangeStart w:id="60"/>
      <w:proofErr w:type="spellStart"/>
      <w:r w:rsidR="008669BA">
        <w:rPr>
          <w:rFonts w:ascii="Times New Roman" w:hAnsi="Times New Roman" w:cs="Times New Roman"/>
          <w:sz w:val="24"/>
          <w:szCs w:val="24"/>
        </w:rPr>
        <w:t>para</w:t>
      </w:r>
      <w:ins w:id="61" w:author="Mari Koik" w:date="2024-06-26T20:33:00Z">
        <w:r w:rsidR="00A55CF4">
          <w:rPr>
            <w:rFonts w:ascii="Times New Roman" w:hAnsi="Times New Roman" w:cs="Times New Roman"/>
            <w:sz w:val="24"/>
            <w:szCs w:val="24"/>
          </w:rPr>
          <w:t>o</w:t>
        </w:r>
      </w:ins>
      <w:r w:rsidR="008669BA">
        <w:rPr>
          <w:rFonts w:ascii="Times New Roman" w:hAnsi="Times New Roman" w:cs="Times New Roman"/>
          <w:sz w:val="24"/>
          <w:szCs w:val="24"/>
        </w:rPr>
        <w:t>lümpiakomitee</w:t>
      </w:r>
      <w:proofErr w:type="spellEnd"/>
      <w:r w:rsidRPr="00BC20BE">
        <w:rPr>
          <w:rFonts w:ascii="Times New Roman" w:hAnsi="Times New Roman" w:cs="Times New Roman"/>
          <w:sz w:val="24"/>
          <w:szCs w:val="24"/>
        </w:rPr>
        <w:t xml:space="preserve"> </w:t>
      </w:r>
      <w:commentRangeEnd w:id="60"/>
      <w:r w:rsidR="00A55CF4">
        <w:rPr>
          <w:rStyle w:val="Kommentaariviide"/>
        </w:rPr>
        <w:commentReference w:id="60"/>
      </w:r>
      <w:del w:id="62" w:author="Mari Koik" w:date="2024-06-26T14:15:00Z">
        <w:r w:rsidRPr="00BC20BE" w:rsidDel="00724603">
          <w:rPr>
            <w:rFonts w:ascii="Times New Roman" w:hAnsi="Times New Roman" w:cs="Times New Roman"/>
            <w:sz w:val="24"/>
            <w:szCs w:val="24"/>
          </w:rPr>
          <w:delText xml:space="preserve">või </w:delText>
        </w:r>
      </w:del>
      <w:ins w:id="63" w:author="Mari Koik" w:date="2024-06-26T14:15:00Z">
        <w:r w:rsidR="00724603">
          <w:rPr>
            <w:rFonts w:ascii="Times New Roman" w:hAnsi="Times New Roman" w:cs="Times New Roman"/>
            <w:sz w:val="24"/>
            <w:szCs w:val="24"/>
          </w:rPr>
          <w:t>ja</w:t>
        </w:r>
        <w:r w:rsidR="00724603" w:rsidRPr="00BC20B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BC20BE">
        <w:rPr>
          <w:rFonts w:ascii="Times New Roman" w:hAnsi="Times New Roman" w:cs="Times New Roman"/>
          <w:sz w:val="24"/>
          <w:szCs w:val="24"/>
        </w:rPr>
        <w:t xml:space="preserve">spordialaliidu </w:t>
      </w:r>
      <w:r w:rsidR="00180CF1" w:rsidRPr="00BC20BE">
        <w:rPr>
          <w:rFonts w:ascii="Times New Roman" w:hAnsi="Times New Roman" w:cs="Times New Roman"/>
          <w:sz w:val="24"/>
          <w:szCs w:val="24"/>
        </w:rPr>
        <w:t>kehtestatud dokumentides.</w:t>
      </w:r>
      <w:r w:rsidR="00093606" w:rsidRPr="00D97CA8">
        <w:rPr>
          <w:rFonts w:ascii="Times New Roman" w:hAnsi="Times New Roman" w:cs="Times New Roman"/>
          <w:sz w:val="24"/>
          <w:szCs w:val="24"/>
        </w:rPr>
        <w:t xml:space="preserve"> </w:t>
      </w:r>
      <w:ins w:id="64" w:author="Mari Koik" w:date="2024-06-26T14:16:00Z">
        <w:r w:rsidR="00724603">
          <w:rPr>
            <w:rFonts w:ascii="Times New Roman" w:hAnsi="Times New Roman" w:cs="Times New Roman"/>
            <w:sz w:val="24"/>
            <w:szCs w:val="24"/>
          </w:rPr>
          <w:t>N</w:t>
        </w:r>
      </w:ins>
      <w:del w:id="65" w:author="Mari Koik" w:date="2024-06-26T14:16:00Z">
        <w:r w:rsidR="00AD6E0E" w:rsidRPr="00D97CA8" w:rsidDel="00724603">
          <w:rPr>
            <w:rFonts w:ascii="Times New Roman" w:hAnsi="Times New Roman" w:cs="Times New Roman"/>
            <w:sz w:val="24"/>
            <w:szCs w:val="24"/>
          </w:rPr>
          <w:delText>Eel</w:delText>
        </w:r>
        <w:r w:rsidR="00DF7847" w:rsidDel="00724603">
          <w:rPr>
            <w:rFonts w:ascii="Times New Roman" w:hAnsi="Times New Roman" w:cs="Times New Roman"/>
            <w:sz w:val="24"/>
            <w:szCs w:val="24"/>
          </w:rPr>
          <w:delText xml:space="preserve">mises lauses </w:delText>
        </w:r>
        <w:r w:rsidR="00AD6E0E" w:rsidRPr="00D97CA8" w:rsidDel="00724603">
          <w:rPr>
            <w:rFonts w:ascii="Times New Roman" w:hAnsi="Times New Roman" w:cs="Times New Roman"/>
            <w:sz w:val="24"/>
            <w:szCs w:val="24"/>
          </w:rPr>
          <w:delText>n</w:delText>
        </w:r>
      </w:del>
      <w:r w:rsidR="00AD6E0E" w:rsidRPr="00D97CA8">
        <w:rPr>
          <w:rFonts w:ascii="Times New Roman" w:hAnsi="Times New Roman" w:cs="Times New Roman"/>
          <w:sz w:val="24"/>
          <w:szCs w:val="24"/>
        </w:rPr>
        <w:t>imetatud reeglid kohalduvad ka spordiorganisatsiooni</w:t>
      </w:r>
      <w:del w:id="66" w:author="Mari Koik" w:date="2024-06-26T20:40:00Z">
        <w:r w:rsidR="00AD6E0E" w:rsidRPr="00D97CA8" w:rsidDel="00AC6D5D">
          <w:rPr>
            <w:rFonts w:ascii="Times New Roman" w:hAnsi="Times New Roman" w:cs="Times New Roman"/>
            <w:sz w:val="24"/>
            <w:szCs w:val="24"/>
          </w:rPr>
          <w:delText>de</w:delText>
        </w:r>
      </w:del>
      <w:r w:rsidR="00AD6E0E" w:rsidRPr="00D97CA8">
        <w:rPr>
          <w:rFonts w:ascii="Times New Roman" w:hAnsi="Times New Roman" w:cs="Times New Roman"/>
          <w:sz w:val="24"/>
          <w:szCs w:val="24"/>
        </w:rPr>
        <w:t>le ja spordikooli</w:t>
      </w:r>
      <w:del w:id="67" w:author="Mari Koik" w:date="2024-06-26T20:40:00Z">
        <w:r w:rsidR="00AD6E0E" w:rsidRPr="00D97CA8" w:rsidDel="00AC6D5D">
          <w:rPr>
            <w:rFonts w:ascii="Times New Roman" w:hAnsi="Times New Roman" w:cs="Times New Roman"/>
            <w:sz w:val="24"/>
            <w:szCs w:val="24"/>
          </w:rPr>
          <w:delText>de</w:delText>
        </w:r>
      </w:del>
      <w:r w:rsidR="00AD6E0E" w:rsidRPr="00D97CA8">
        <w:rPr>
          <w:rFonts w:ascii="Times New Roman" w:hAnsi="Times New Roman" w:cs="Times New Roman"/>
          <w:sz w:val="24"/>
          <w:szCs w:val="24"/>
        </w:rPr>
        <w:t>le</w:t>
      </w:r>
      <w:commentRangeEnd w:id="47"/>
      <w:r w:rsidR="000B3C45">
        <w:rPr>
          <w:rStyle w:val="Kommentaariviide"/>
        </w:rPr>
        <w:commentReference w:id="47"/>
      </w:r>
      <w:r w:rsidR="00AD6E0E" w:rsidRPr="00D97CA8">
        <w:rPr>
          <w:rFonts w:ascii="Times New Roman" w:hAnsi="Times New Roman" w:cs="Times New Roman"/>
          <w:sz w:val="24"/>
          <w:szCs w:val="24"/>
        </w:rPr>
        <w:t>.</w:t>
      </w:r>
    </w:p>
    <w:p w14:paraId="5B45DD20" w14:textId="5FEF8A24" w:rsidR="00180CF1" w:rsidRPr="00FA05EC" w:rsidRDefault="00180CF1" w:rsidP="00AD6F83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3C2BF" w14:textId="415E16A0" w:rsidR="00180CF1" w:rsidRPr="00FA05EC" w:rsidRDefault="00180CF1" w:rsidP="00180CF1">
      <w:pPr>
        <w:rPr>
          <w:rFonts w:ascii="Times New Roman" w:hAnsi="Times New Roman" w:cs="Times New Roman"/>
          <w:sz w:val="24"/>
          <w:szCs w:val="24"/>
        </w:rPr>
      </w:pPr>
      <w:r w:rsidRPr="00EC6D53">
        <w:rPr>
          <w:rFonts w:ascii="Times New Roman" w:hAnsi="Times New Roman" w:cs="Times New Roman"/>
          <w:sz w:val="24"/>
          <w:szCs w:val="24"/>
        </w:rPr>
        <w:t>(2)</w:t>
      </w:r>
      <w:r w:rsidRPr="00FA05EC">
        <w:rPr>
          <w:rFonts w:ascii="Times New Roman" w:hAnsi="Times New Roman" w:cs="Times New Roman"/>
          <w:sz w:val="24"/>
          <w:szCs w:val="24"/>
        </w:rPr>
        <w:t xml:space="preserve"> </w:t>
      </w:r>
      <w:ins w:id="68" w:author="Mari Koik" w:date="2024-06-26T14:16:00Z">
        <w:r w:rsidR="009855F1">
          <w:rPr>
            <w:rFonts w:ascii="Times New Roman" w:hAnsi="Times New Roman" w:cs="Times New Roman"/>
            <w:sz w:val="24"/>
            <w:szCs w:val="24"/>
          </w:rPr>
          <w:t>Kui s</w:t>
        </w:r>
      </w:ins>
      <w:del w:id="69" w:author="Mari Koik" w:date="2024-06-26T14:16:00Z">
        <w:r w:rsidRPr="00FA05EC" w:rsidDel="009855F1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FA05EC">
        <w:rPr>
          <w:rFonts w:ascii="Times New Roman" w:hAnsi="Times New Roman" w:cs="Times New Roman"/>
          <w:sz w:val="24"/>
          <w:szCs w:val="24"/>
        </w:rPr>
        <w:t xml:space="preserve">portlane, treener </w:t>
      </w:r>
      <w:ins w:id="70" w:author="Mari Koik" w:date="2024-06-26T14:16:00Z">
        <w:r w:rsidR="009855F1">
          <w:rPr>
            <w:rFonts w:ascii="Times New Roman" w:hAnsi="Times New Roman" w:cs="Times New Roman"/>
            <w:sz w:val="24"/>
            <w:szCs w:val="24"/>
          </w:rPr>
          <w:t>või</w:t>
        </w:r>
      </w:ins>
      <w:del w:id="71" w:author="Mari Koik" w:date="2024-06-26T14:16:00Z">
        <w:r w:rsidRPr="00FA05EC" w:rsidDel="009855F1">
          <w:rPr>
            <w:rFonts w:ascii="Times New Roman" w:hAnsi="Times New Roman" w:cs="Times New Roman"/>
            <w:sz w:val="24"/>
            <w:szCs w:val="24"/>
          </w:rPr>
          <w:delText>ja</w:delText>
        </w:r>
      </w:del>
      <w:r w:rsidRPr="00FA05EC">
        <w:rPr>
          <w:rFonts w:ascii="Times New Roman" w:hAnsi="Times New Roman" w:cs="Times New Roman"/>
          <w:sz w:val="24"/>
          <w:szCs w:val="24"/>
        </w:rPr>
        <w:t xml:space="preserve"> sportlase tugiisik </w:t>
      </w:r>
      <w:ins w:id="72" w:author="Mari Koik" w:date="2024-06-26T14:17:00Z">
        <w:r w:rsidR="009855F1">
          <w:rPr>
            <w:rFonts w:ascii="Times New Roman" w:hAnsi="Times New Roman" w:cs="Times New Roman"/>
            <w:sz w:val="24"/>
            <w:szCs w:val="24"/>
          </w:rPr>
          <w:t>rikub</w:t>
        </w:r>
      </w:ins>
      <w:del w:id="73" w:author="Mari Koik" w:date="2024-06-26T14:17:00Z">
        <w:r w:rsidRPr="00FA05EC" w:rsidDel="009855F1">
          <w:rPr>
            <w:rFonts w:ascii="Times New Roman" w:hAnsi="Times New Roman" w:cs="Times New Roman"/>
            <w:sz w:val="24"/>
            <w:szCs w:val="24"/>
          </w:rPr>
          <w:delText>kaotab</w:delText>
        </w:r>
      </w:del>
      <w:r w:rsidRPr="00FA05EC">
        <w:rPr>
          <w:rFonts w:ascii="Times New Roman" w:hAnsi="Times New Roman" w:cs="Times New Roman"/>
          <w:sz w:val="24"/>
          <w:szCs w:val="24"/>
        </w:rPr>
        <w:t xml:space="preserve"> käesoleva paragrahvi lõikes 1 nimetatud reegl</w:t>
      </w:r>
      <w:ins w:id="74" w:author="Mari Koik" w:date="2024-06-26T14:17:00Z">
        <w:r w:rsidR="009855F1">
          <w:rPr>
            <w:rFonts w:ascii="Times New Roman" w:hAnsi="Times New Roman" w:cs="Times New Roman"/>
            <w:sz w:val="24"/>
            <w:szCs w:val="24"/>
          </w:rPr>
          <w:t>eid</w:t>
        </w:r>
      </w:ins>
      <w:ins w:id="75" w:author="Mari Koik" w:date="2024-06-26T14:18:00Z">
        <w:r w:rsidR="009855F1">
          <w:rPr>
            <w:rFonts w:ascii="Times New Roman" w:hAnsi="Times New Roman" w:cs="Times New Roman"/>
            <w:sz w:val="24"/>
            <w:szCs w:val="24"/>
          </w:rPr>
          <w:t xml:space="preserve"> ja </w:t>
        </w:r>
      </w:ins>
      <w:del w:id="76" w:author="Mari Koik" w:date="2024-06-26T14:17:00Z">
        <w:r w:rsidRPr="00FA05EC" w:rsidDel="009855F1">
          <w:rPr>
            <w:rFonts w:ascii="Times New Roman" w:hAnsi="Times New Roman" w:cs="Times New Roman"/>
            <w:sz w:val="24"/>
            <w:szCs w:val="24"/>
          </w:rPr>
          <w:delText>ite rikkumisel</w:delText>
        </w:r>
      </w:del>
      <w:del w:id="77" w:author="Mari Koik" w:date="2024-06-26T14:18:00Z">
        <w:r w:rsidRPr="00FA05EC" w:rsidDel="009855F1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600F28">
        <w:rPr>
          <w:rFonts w:ascii="Times New Roman" w:hAnsi="Times New Roman" w:cs="Times New Roman"/>
          <w:sz w:val="24"/>
          <w:szCs w:val="24"/>
        </w:rPr>
        <w:t>dopinguvasta</w:t>
      </w:r>
      <w:ins w:id="78" w:author="Mari Koik" w:date="2024-06-26T14:19:00Z">
        <w:r w:rsidR="009855F1">
          <w:rPr>
            <w:rFonts w:ascii="Times New Roman" w:hAnsi="Times New Roman" w:cs="Times New Roman"/>
            <w:sz w:val="24"/>
            <w:szCs w:val="24"/>
          </w:rPr>
          <w:t>n</w:t>
        </w:r>
      </w:ins>
      <w:del w:id="79" w:author="Mari Koik" w:date="2024-06-26T14:19:00Z">
        <w:r w:rsidR="00600F28" w:rsidDel="009855F1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600F28">
        <w:rPr>
          <w:rFonts w:ascii="Times New Roman" w:hAnsi="Times New Roman" w:cs="Times New Roman"/>
          <w:sz w:val="24"/>
          <w:szCs w:val="24"/>
        </w:rPr>
        <w:t>e organisatsioon</w:t>
      </w:r>
      <w:del w:id="80" w:author="Mari Koik" w:date="2024-06-26T14:18:00Z">
        <w:r w:rsidR="00600F28" w:rsidDel="009855F1">
          <w:rPr>
            <w:rFonts w:ascii="Times New Roman" w:hAnsi="Times New Roman" w:cs="Times New Roman"/>
            <w:sz w:val="24"/>
            <w:szCs w:val="24"/>
          </w:rPr>
          <w:delText>i</w:delText>
        </w:r>
      </w:del>
      <w:r w:rsidR="00600F28">
        <w:rPr>
          <w:rFonts w:ascii="Times New Roman" w:hAnsi="Times New Roman" w:cs="Times New Roman"/>
          <w:sz w:val="24"/>
          <w:szCs w:val="24"/>
        </w:rPr>
        <w:t xml:space="preserve">, </w:t>
      </w:r>
      <w:r w:rsidRPr="00FA05EC">
        <w:rPr>
          <w:rFonts w:ascii="Times New Roman" w:hAnsi="Times New Roman" w:cs="Times New Roman"/>
          <w:sz w:val="24"/>
          <w:szCs w:val="24"/>
        </w:rPr>
        <w:t>rahvusvaheli</w:t>
      </w:r>
      <w:ins w:id="81" w:author="Mari Koik" w:date="2024-06-26T14:18:00Z">
        <w:r w:rsidR="009855F1">
          <w:rPr>
            <w:rFonts w:ascii="Times New Roman" w:hAnsi="Times New Roman" w:cs="Times New Roman"/>
            <w:sz w:val="24"/>
            <w:szCs w:val="24"/>
          </w:rPr>
          <w:t>n</w:t>
        </w:r>
      </w:ins>
      <w:del w:id="82" w:author="Mari Koik" w:date="2024-06-26T14:18:00Z">
        <w:r w:rsidRPr="00FA05EC" w:rsidDel="009855F1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FA05EC">
        <w:rPr>
          <w:rFonts w:ascii="Times New Roman" w:hAnsi="Times New Roman" w:cs="Times New Roman"/>
          <w:sz w:val="24"/>
          <w:szCs w:val="24"/>
        </w:rPr>
        <w:t>e spordiorganisatsioon</w:t>
      </w:r>
      <w:del w:id="83" w:author="Mari Koik" w:date="2024-06-26T14:18:00Z">
        <w:r w:rsidRPr="00FA05EC" w:rsidDel="009855F1">
          <w:rPr>
            <w:rFonts w:ascii="Times New Roman" w:hAnsi="Times New Roman" w:cs="Times New Roman"/>
            <w:sz w:val="24"/>
            <w:szCs w:val="24"/>
          </w:rPr>
          <w:delText>i</w:delText>
        </w:r>
      </w:del>
      <w:r w:rsidRPr="00FA05EC">
        <w:rPr>
          <w:rFonts w:ascii="Times New Roman" w:hAnsi="Times New Roman" w:cs="Times New Roman"/>
          <w:sz w:val="24"/>
          <w:szCs w:val="24"/>
        </w:rPr>
        <w:t xml:space="preserve">, </w:t>
      </w:r>
      <w:commentRangeStart w:id="84"/>
      <w:r w:rsidRPr="00FA05EC">
        <w:rPr>
          <w:rFonts w:ascii="Times New Roman" w:hAnsi="Times New Roman" w:cs="Times New Roman"/>
          <w:sz w:val="24"/>
          <w:szCs w:val="24"/>
        </w:rPr>
        <w:t>rahvuslik</w:t>
      </w:r>
      <w:del w:id="85" w:author="Mari Koik" w:date="2024-06-27T11:28:00Z">
        <w:r w:rsidRPr="00FA05EC" w:rsidDel="000C12FA">
          <w:rPr>
            <w:rFonts w:ascii="Times New Roman" w:hAnsi="Times New Roman" w:cs="Times New Roman"/>
            <w:sz w:val="24"/>
            <w:szCs w:val="24"/>
          </w:rPr>
          <w:delText>u</w:delText>
        </w:r>
      </w:del>
      <w:commentRangeEnd w:id="84"/>
      <w:r w:rsidR="00F42363">
        <w:rPr>
          <w:rStyle w:val="Kommentaariviide"/>
        </w:rPr>
        <w:commentReference w:id="84"/>
      </w:r>
      <w:r w:rsidRPr="00FA05EC">
        <w:rPr>
          <w:rFonts w:ascii="Times New Roman" w:hAnsi="Times New Roman" w:cs="Times New Roman"/>
          <w:sz w:val="24"/>
          <w:szCs w:val="24"/>
        </w:rPr>
        <w:t xml:space="preserve"> olümpiakomitee, </w:t>
      </w:r>
      <w:del w:id="86" w:author="Mari Koik" w:date="2024-06-26T14:17:00Z">
        <w:r w:rsidRPr="00FA05EC" w:rsidDel="009855F1">
          <w:rPr>
            <w:rFonts w:ascii="Times New Roman" w:hAnsi="Times New Roman" w:cs="Times New Roman"/>
            <w:sz w:val="24"/>
            <w:szCs w:val="24"/>
          </w:rPr>
          <w:delText xml:space="preserve">rahvusliku </w:delText>
        </w:r>
      </w:del>
      <w:ins w:id="87" w:author="Mari Koik" w:date="2024-06-26T14:17:00Z">
        <w:r w:rsidR="009855F1">
          <w:rPr>
            <w:rFonts w:ascii="Times New Roman" w:hAnsi="Times New Roman" w:cs="Times New Roman"/>
            <w:sz w:val="24"/>
            <w:szCs w:val="24"/>
          </w:rPr>
          <w:t>riigi</w:t>
        </w:r>
        <w:r w:rsidR="009855F1" w:rsidRPr="00FA05E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commentRangeStart w:id="88"/>
      <w:proofErr w:type="spellStart"/>
      <w:r w:rsidRPr="00FA05EC">
        <w:rPr>
          <w:rFonts w:ascii="Times New Roman" w:hAnsi="Times New Roman" w:cs="Times New Roman"/>
          <w:sz w:val="24"/>
          <w:szCs w:val="24"/>
        </w:rPr>
        <w:t>para</w:t>
      </w:r>
      <w:ins w:id="89" w:author="Mari Koik" w:date="2024-06-26T20:32:00Z">
        <w:r w:rsidR="00A55CF4">
          <w:rPr>
            <w:rFonts w:ascii="Times New Roman" w:hAnsi="Times New Roman" w:cs="Times New Roman"/>
            <w:sz w:val="24"/>
            <w:szCs w:val="24"/>
          </w:rPr>
          <w:t>o</w:t>
        </w:r>
      </w:ins>
      <w:r w:rsidRPr="00FA05EC">
        <w:rPr>
          <w:rFonts w:ascii="Times New Roman" w:hAnsi="Times New Roman" w:cs="Times New Roman"/>
          <w:sz w:val="24"/>
          <w:szCs w:val="24"/>
        </w:rPr>
        <w:t>lümpiakomitee</w:t>
      </w:r>
      <w:proofErr w:type="spellEnd"/>
      <w:r w:rsidRPr="00FA05EC">
        <w:rPr>
          <w:rFonts w:ascii="Times New Roman" w:hAnsi="Times New Roman" w:cs="Times New Roman"/>
          <w:sz w:val="24"/>
          <w:szCs w:val="24"/>
        </w:rPr>
        <w:t xml:space="preserve"> </w:t>
      </w:r>
      <w:commentRangeEnd w:id="88"/>
      <w:r w:rsidR="00A55CF4">
        <w:rPr>
          <w:rStyle w:val="Kommentaariviide"/>
        </w:rPr>
        <w:commentReference w:id="88"/>
      </w:r>
      <w:r w:rsidRPr="00FA05EC">
        <w:rPr>
          <w:rFonts w:ascii="Times New Roman" w:hAnsi="Times New Roman" w:cs="Times New Roman"/>
          <w:sz w:val="24"/>
          <w:szCs w:val="24"/>
        </w:rPr>
        <w:t xml:space="preserve">või </w:t>
      </w:r>
      <w:r w:rsidR="00600F28">
        <w:rPr>
          <w:rFonts w:ascii="Times New Roman" w:hAnsi="Times New Roman" w:cs="Times New Roman"/>
          <w:sz w:val="24"/>
          <w:szCs w:val="24"/>
        </w:rPr>
        <w:t>spordialalii</w:t>
      </w:r>
      <w:ins w:id="90" w:author="Mari Koik" w:date="2024-06-26T14:18:00Z">
        <w:r w:rsidR="009855F1">
          <w:rPr>
            <w:rFonts w:ascii="Times New Roman" w:hAnsi="Times New Roman" w:cs="Times New Roman"/>
            <w:sz w:val="24"/>
            <w:szCs w:val="24"/>
          </w:rPr>
          <w:t>t</w:t>
        </w:r>
      </w:ins>
      <w:del w:id="91" w:author="Mari Koik" w:date="2024-06-26T14:18:00Z">
        <w:r w:rsidR="00600F28" w:rsidDel="009855F1">
          <w:rPr>
            <w:rFonts w:ascii="Times New Roman" w:hAnsi="Times New Roman" w:cs="Times New Roman"/>
            <w:sz w:val="24"/>
            <w:szCs w:val="24"/>
          </w:rPr>
          <w:delText>du</w:delText>
        </w:r>
      </w:del>
      <w:r w:rsidR="00600F28">
        <w:rPr>
          <w:rFonts w:ascii="Times New Roman" w:hAnsi="Times New Roman" w:cs="Times New Roman"/>
          <w:sz w:val="24"/>
          <w:szCs w:val="24"/>
        </w:rPr>
        <w:t xml:space="preserve"> </w:t>
      </w:r>
      <w:r w:rsidRPr="00FA05EC">
        <w:rPr>
          <w:rFonts w:ascii="Times New Roman" w:hAnsi="Times New Roman" w:cs="Times New Roman"/>
          <w:sz w:val="24"/>
          <w:szCs w:val="24"/>
        </w:rPr>
        <w:t>määra</w:t>
      </w:r>
      <w:ins w:id="92" w:author="Mari Koik" w:date="2024-06-26T14:18:00Z">
        <w:r w:rsidR="009855F1">
          <w:rPr>
            <w:rFonts w:ascii="Times New Roman" w:hAnsi="Times New Roman" w:cs="Times New Roman"/>
            <w:sz w:val="24"/>
            <w:szCs w:val="24"/>
          </w:rPr>
          <w:t>b</w:t>
        </w:r>
      </w:ins>
      <w:del w:id="93" w:author="Mari Koik" w:date="2024-06-26T14:18:00Z">
        <w:r w:rsidRPr="00FA05EC" w:rsidDel="009855F1">
          <w:rPr>
            <w:rFonts w:ascii="Times New Roman" w:hAnsi="Times New Roman" w:cs="Times New Roman"/>
            <w:sz w:val="24"/>
            <w:szCs w:val="24"/>
          </w:rPr>
          <w:delText xml:space="preserve">tud </w:delText>
        </w:r>
      </w:del>
      <w:ins w:id="94" w:author="Mari Koik" w:date="2024-06-26T14:18:00Z">
        <w:r w:rsidR="009855F1">
          <w:rPr>
            <w:rFonts w:ascii="Times New Roman" w:hAnsi="Times New Roman" w:cs="Times New Roman"/>
            <w:sz w:val="24"/>
            <w:szCs w:val="24"/>
          </w:rPr>
          <w:t xml:space="preserve"> talle </w:t>
        </w:r>
      </w:ins>
      <w:r w:rsidRPr="00FA05EC">
        <w:rPr>
          <w:rFonts w:ascii="Times New Roman" w:hAnsi="Times New Roman" w:cs="Times New Roman"/>
          <w:sz w:val="24"/>
          <w:szCs w:val="24"/>
        </w:rPr>
        <w:t xml:space="preserve">võistluskeelu </w:t>
      </w:r>
      <w:r w:rsidR="004C543D">
        <w:rPr>
          <w:rFonts w:ascii="Times New Roman" w:hAnsi="Times New Roman" w:cs="Times New Roman"/>
          <w:sz w:val="24"/>
          <w:szCs w:val="24"/>
        </w:rPr>
        <w:t>või spordis osalemise keelu</w:t>
      </w:r>
      <w:ins w:id="95" w:author="Mari Koik" w:date="2024-06-26T14:18:00Z">
        <w:r w:rsidR="009855F1">
          <w:rPr>
            <w:rFonts w:ascii="Times New Roman" w:hAnsi="Times New Roman" w:cs="Times New Roman"/>
            <w:sz w:val="24"/>
            <w:szCs w:val="24"/>
          </w:rPr>
          <w:t xml:space="preserve">, kaotab </w:t>
        </w:r>
      </w:ins>
      <w:ins w:id="96" w:author="Mari Koik" w:date="2024-06-26T20:42:00Z">
        <w:r w:rsidR="00AC6D5D">
          <w:rPr>
            <w:rFonts w:ascii="Times New Roman" w:hAnsi="Times New Roman" w:cs="Times New Roman"/>
            <w:sz w:val="24"/>
            <w:szCs w:val="24"/>
          </w:rPr>
          <w:t>isik</w:t>
        </w:r>
      </w:ins>
      <w:ins w:id="97" w:author="Mari Koik" w:date="2024-06-26T14:18:00Z">
        <w:r w:rsidR="009855F1">
          <w:rPr>
            <w:rFonts w:ascii="Times New Roman" w:hAnsi="Times New Roman" w:cs="Times New Roman"/>
            <w:sz w:val="24"/>
            <w:szCs w:val="24"/>
          </w:rPr>
          <w:t xml:space="preserve"> keelu</w:t>
        </w:r>
      </w:ins>
      <w:r w:rsidRPr="00FA05EC">
        <w:rPr>
          <w:rFonts w:ascii="Times New Roman" w:hAnsi="Times New Roman" w:cs="Times New Roman"/>
          <w:sz w:val="24"/>
          <w:szCs w:val="24"/>
        </w:rPr>
        <w:t xml:space="preserve"> </w:t>
      </w:r>
      <w:del w:id="98" w:author="Mari Koik" w:date="2024-06-26T14:19:00Z">
        <w:r w:rsidRPr="00FA05EC" w:rsidDel="009855F1">
          <w:rPr>
            <w:rFonts w:ascii="Times New Roman" w:hAnsi="Times New Roman" w:cs="Times New Roman"/>
            <w:sz w:val="24"/>
            <w:szCs w:val="24"/>
          </w:rPr>
          <w:delText xml:space="preserve">perioodiks </w:delText>
        </w:r>
      </w:del>
      <w:ins w:id="99" w:author="Mari Koik" w:date="2024-06-26T14:19:00Z">
        <w:r w:rsidR="009855F1">
          <w:rPr>
            <w:rFonts w:ascii="Times New Roman" w:hAnsi="Times New Roman" w:cs="Times New Roman"/>
            <w:sz w:val="24"/>
            <w:szCs w:val="24"/>
          </w:rPr>
          <w:t>ajaks</w:t>
        </w:r>
        <w:r w:rsidR="009855F1" w:rsidRPr="00FA05E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FA05EC">
        <w:rPr>
          <w:rFonts w:ascii="Times New Roman" w:hAnsi="Times New Roman" w:cs="Times New Roman"/>
          <w:sz w:val="24"/>
          <w:szCs w:val="24"/>
        </w:rPr>
        <w:t xml:space="preserve">õiguse </w:t>
      </w:r>
      <w:r w:rsidRPr="00F87DF9">
        <w:rPr>
          <w:rFonts w:ascii="Times New Roman" w:hAnsi="Times New Roman" w:cs="Times New Roman"/>
          <w:sz w:val="24"/>
          <w:szCs w:val="24"/>
        </w:rPr>
        <w:t>käesoleva seaduse</w:t>
      </w:r>
      <w:r w:rsidRPr="00FA05EC">
        <w:rPr>
          <w:rFonts w:ascii="Times New Roman" w:hAnsi="Times New Roman" w:cs="Times New Roman"/>
          <w:sz w:val="24"/>
          <w:szCs w:val="24"/>
        </w:rPr>
        <w:t xml:space="preserve"> §-des</w:t>
      </w:r>
      <w:r w:rsidR="00BC05DC">
        <w:rPr>
          <w:rFonts w:ascii="Times New Roman" w:hAnsi="Times New Roman" w:cs="Times New Roman"/>
          <w:sz w:val="24"/>
          <w:szCs w:val="24"/>
        </w:rPr>
        <w:t xml:space="preserve"> 9, 9</w:t>
      </w:r>
      <w:r w:rsidR="00BC05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C05DC">
        <w:rPr>
          <w:rFonts w:ascii="Times New Roman" w:hAnsi="Times New Roman" w:cs="Times New Roman"/>
          <w:sz w:val="24"/>
          <w:szCs w:val="24"/>
        </w:rPr>
        <w:t>, 10, 10</w:t>
      </w:r>
      <w:r w:rsidR="00BC05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556A2">
        <w:rPr>
          <w:rFonts w:ascii="Times New Roman" w:hAnsi="Times New Roman" w:cs="Times New Roman"/>
          <w:sz w:val="24"/>
          <w:szCs w:val="24"/>
        </w:rPr>
        <w:t xml:space="preserve"> ja </w:t>
      </w:r>
      <w:r w:rsidR="00BC05DC">
        <w:rPr>
          <w:rFonts w:ascii="Times New Roman" w:hAnsi="Times New Roman" w:cs="Times New Roman"/>
          <w:sz w:val="24"/>
          <w:szCs w:val="24"/>
        </w:rPr>
        <w:t>10</w:t>
      </w:r>
      <w:r w:rsidR="00BC05DC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BC05DC">
        <w:rPr>
          <w:rFonts w:ascii="Times New Roman" w:hAnsi="Times New Roman" w:cs="Times New Roman"/>
          <w:sz w:val="24"/>
          <w:szCs w:val="24"/>
        </w:rPr>
        <w:t xml:space="preserve"> </w:t>
      </w:r>
      <w:r w:rsidRPr="00FA05EC">
        <w:rPr>
          <w:rFonts w:ascii="Times New Roman" w:hAnsi="Times New Roman" w:cs="Times New Roman"/>
          <w:sz w:val="24"/>
          <w:szCs w:val="24"/>
        </w:rPr>
        <w:t xml:space="preserve">nimetatud preemiatele, stipendiumidele </w:t>
      </w:r>
      <w:r w:rsidR="0002017D">
        <w:rPr>
          <w:rFonts w:ascii="Times New Roman" w:hAnsi="Times New Roman" w:cs="Times New Roman"/>
          <w:sz w:val="24"/>
          <w:szCs w:val="24"/>
        </w:rPr>
        <w:t>ja</w:t>
      </w:r>
      <w:r w:rsidR="0002017D" w:rsidRPr="00FA05EC">
        <w:rPr>
          <w:rFonts w:ascii="Times New Roman" w:hAnsi="Times New Roman" w:cs="Times New Roman"/>
          <w:sz w:val="24"/>
          <w:szCs w:val="24"/>
        </w:rPr>
        <w:t xml:space="preserve"> </w:t>
      </w:r>
      <w:r w:rsidRPr="00FA05EC">
        <w:rPr>
          <w:rFonts w:ascii="Times New Roman" w:hAnsi="Times New Roman" w:cs="Times New Roman"/>
          <w:sz w:val="24"/>
          <w:szCs w:val="24"/>
        </w:rPr>
        <w:t>toetustele.</w:t>
      </w:r>
    </w:p>
    <w:p w14:paraId="039377C6" w14:textId="60C2ECB5" w:rsidR="00180CF1" w:rsidRPr="00FA05EC" w:rsidRDefault="00180CF1" w:rsidP="00AD6F83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63360" w14:textId="6C775153" w:rsidR="00312FBE" w:rsidRPr="00D97CA8" w:rsidRDefault="00312FBE" w:rsidP="00312FBE">
      <w:pPr>
        <w:rPr>
          <w:rFonts w:ascii="Times New Roman" w:hAnsi="Times New Roman" w:cs="Times New Roman"/>
          <w:sz w:val="24"/>
          <w:szCs w:val="24"/>
        </w:rPr>
      </w:pPr>
      <w:r w:rsidRPr="00D97CA8">
        <w:rPr>
          <w:rFonts w:ascii="Times New Roman" w:hAnsi="Times New Roman" w:cs="Times New Roman"/>
          <w:sz w:val="24"/>
          <w:szCs w:val="24"/>
        </w:rPr>
        <w:t xml:space="preserve">(3) Kui </w:t>
      </w:r>
      <w:r w:rsidR="00600F28" w:rsidRPr="00D97CA8">
        <w:rPr>
          <w:rFonts w:ascii="Times New Roman" w:hAnsi="Times New Roman" w:cs="Times New Roman"/>
          <w:sz w:val="24"/>
          <w:szCs w:val="24"/>
        </w:rPr>
        <w:t>dopinguvastane organisatsioon</w:t>
      </w:r>
      <w:r w:rsidR="00600F28">
        <w:rPr>
          <w:rFonts w:ascii="Times New Roman" w:hAnsi="Times New Roman" w:cs="Times New Roman"/>
          <w:sz w:val="24"/>
          <w:szCs w:val="24"/>
        </w:rPr>
        <w:t>,</w:t>
      </w:r>
      <w:r w:rsidR="00600F28" w:rsidRPr="00D97CA8">
        <w:rPr>
          <w:rFonts w:ascii="Times New Roman" w:hAnsi="Times New Roman" w:cs="Times New Roman"/>
          <w:sz w:val="24"/>
          <w:szCs w:val="24"/>
        </w:rPr>
        <w:t xml:space="preserve"> </w:t>
      </w:r>
      <w:r w:rsidRPr="00D97CA8">
        <w:rPr>
          <w:rFonts w:ascii="Times New Roman" w:hAnsi="Times New Roman" w:cs="Times New Roman"/>
          <w:sz w:val="24"/>
          <w:szCs w:val="24"/>
        </w:rPr>
        <w:t xml:space="preserve">rahvusvaheline spordiorganisatsioon, </w:t>
      </w:r>
      <w:commentRangeStart w:id="100"/>
      <w:r w:rsidRPr="00D97CA8">
        <w:rPr>
          <w:rFonts w:ascii="Times New Roman" w:hAnsi="Times New Roman" w:cs="Times New Roman"/>
          <w:sz w:val="24"/>
          <w:szCs w:val="24"/>
        </w:rPr>
        <w:t xml:space="preserve">rahvuslik </w:t>
      </w:r>
      <w:commentRangeEnd w:id="100"/>
      <w:r w:rsidR="00F42363">
        <w:rPr>
          <w:rStyle w:val="Kommentaariviide"/>
        </w:rPr>
        <w:commentReference w:id="100"/>
      </w:r>
      <w:r w:rsidRPr="00D97CA8">
        <w:rPr>
          <w:rFonts w:ascii="Times New Roman" w:hAnsi="Times New Roman" w:cs="Times New Roman"/>
          <w:sz w:val="24"/>
          <w:szCs w:val="24"/>
        </w:rPr>
        <w:t xml:space="preserve">olümpiakomitee, </w:t>
      </w:r>
      <w:del w:id="101" w:author="Mari Koik" w:date="2024-06-26T14:19:00Z">
        <w:r w:rsidRPr="00D97CA8" w:rsidDel="009855F1">
          <w:rPr>
            <w:rFonts w:ascii="Times New Roman" w:hAnsi="Times New Roman" w:cs="Times New Roman"/>
            <w:sz w:val="24"/>
            <w:szCs w:val="24"/>
          </w:rPr>
          <w:delText xml:space="preserve">rahvuslik </w:delText>
        </w:r>
      </w:del>
      <w:ins w:id="102" w:author="Mari Koik" w:date="2024-06-26T14:19:00Z">
        <w:r w:rsidR="009855F1">
          <w:rPr>
            <w:rFonts w:ascii="Times New Roman" w:hAnsi="Times New Roman" w:cs="Times New Roman"/>
            <w:sz w:val="24"/>
            <w:szCs w:val="24"/>
          </w:rPr>
          <w:t>riigi</w:t>
        </w:r>
        <w:r w:rsidR="009855F1" w:rsidRPr="00D97CA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commentRangeStart w:id="103"/>
      <w:proofErr w:type="spellStart"/>
      <w:r w:rsidRPr="00D97CA8">
        <w:rPr>
          <w:rFonts w:ascii="Times New Roman" w:hAnsi="Times New Roman" w:cs="Times New Roman"/>
          <w:sz w:val="24"/>
          <w:szCs w:val="24"/>
        </w:rPr>
        <w:t>para</w:t>
      </w:r>
      <w:ins w:id="104" w:author="Mari Koik" w:date="2024-06-26T20:31:00Z">
        <w:r w:rsidR="00A55CF4">
          <w:rPr>
            <w:rFonts w:ascii="Times New Roman" w:hAnsi="Times New Roman" w:cs="Times New Roman"/>
            <w:sz w:val="24"/>
            <w:szCs w:val="24"/>
          </w:rPr>
          <w:t>o</w:t>
        </w:r>
      </w:ins>
      <w:r w:rsidRPr="00D97CA8">
        <w:rPr>
          <w:rFonts w:ascii="Times New Roman" w:hAnsi="Times New Roman" w:cs="Times New Roman"/>
          <w:sz w:val="24"/>
          <w:szCs w:val="24"/>
        </w:rPr>
        <w:t>lümpiakomitee</w:t>
      </w:r>
      <w:proofErr w:type="spellEnd"/>
      <w:r w:rsidRPr="00D97CA8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03"/>
      <w:r w:rsidR="00A55CF4">
        <w:rPr>
          <w:rStyle w:val="Kommentaariviide"/>
        </w:rPr>
        <w:commentReference w:id="103"/>
      </w:r>
      <w:r w:rsidRPr="00D97CA8">
        <w:rPr>
          <w:rFonts w:ascii="Times New Roman" w:hAnsi="Times New Roman" w:cs="Times New Roman"/>
          <w:sz w:val="24"/>
          <w:szCs w:val="24"/>
        </w:rPr>
        <w:t xml:space="preserve">või </w:t>
      </w:r>
      <w:r w:rsidR="00600F28">
        <w:rPr>
          <w:rFonts w:ascii="Times New Roman" w:hAnsi="Times New Roman" w:cs="Times New Roman"/>
          <w:sz w:val="24"/>
          <w:szCs w:val="24"/>
        </w:rPr>
        <w:t xml:space="preserve">spordialaliit </w:t>
      </w:r>
      <w:r w:rsidRPr="00D97CA8">
        <w:rPr>
          <w:rFonts w:ascii="Times New Roman" w:hAnsi="Times New Roman" w:cs="Times New Roman"/>
          <w:sz w:val="24"/>
          <w:szCs w:val="24"/>
        </w:rPr>
        <w:t xml:space="preserve">on määranud käesoleva paragrahvi lõikes 1 nimetatud isikule karistuse </w:t>
      </w:r>
      <w:ins w:id="105" w:author="Mari Koik" w:date="2024-06-27T11:29:00Z">
        <w:r w:rsidR="000C12FA">
          <w:rPr>
            <w:rFonts w:ascii="Times New Roman" w:hAnsi="Times New Roman" w:cs="Times New Roman"/>
            <w:sz w:val="24"/>
            <w:szCs w:val="24"/>
          </w:rPr>
          <w:t xml:space="preserve">samas </w:t>
        </w:r>
      </w:ins>
      <w:r w:rsidRPr="00D97CA8">
        <w:rPr>
          <w:rFonts w:ascii="Times New Roman" w:hAnsi="Times New Roman" w:cs="Times New Roman"/>
          <w:sz w:val="24"/>
          <w:szCs w:val="24"/>
        </w:rPr>
        <w:t>lõikes</w:t>
      </w:r>
      <w:del w:id="106" w:author="Mari Koik" w:date="2024-06-27T11:29:00Z">
        <w:r w:rsidRPr="00D97CA8" w:rsidDel="000C12FA">
          <w:rPr>
            <w:rFonts w:ascii="Times New Roman" w:hAnsi="Times New Roman" w:cs="Times New Roman"/>
            <w:sz w:val="24"/>
            <w:szCs w:val="24"/>
          </w:rPr>
          <w:delText xml:space="preserve"> 1</w:delText>
        </w:r>
      </w:del>
      <w:r w:rsidRPr="00D97CA8">
        <w:rPr>
          <w:rFonts w:ascii="Times New Roman" w:hAnsi="Times New Roman" w:cs="Times New Roman"/>
          <w:sz w:val="24"/>
          <w:szCs w:val="24"/>
        </w:rPr>
        <w:t xml:space="preserve"> nimetatud reeglite rikkumise eest, on §-des 9, 9</w:t>
      </w:r>
      <w:r w:rsidRPr="00D97CA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7CA8">
        <w:rPr>
          <w:rFonts w:ascii="Times New Roman" w:hAnsi="Times New Roman" w:cs="Times New Roman"/>
          <w:sz w:val="24"/>
          <w:szCs w:val="24"/>
        </w:rPr>
        <w:t>, 10, 10</w:t>
      </w:r>
      <w:r w:rsidRPr="00D97CA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7CA8">
        <w:rPr>
          <w:rFonts w:ascii="Times New Roman" w:hAnsi="Times New Roman" w:cs="Times New Roman"/>
          <w:sz w:val="24"/>
          <w:szCs w:val="24"/>
        </w:rPr>
        <w:t xml:space="preserve"> ja 10</w:t>
      </w:r>
      <w:r w:rsidRPr="00D97CA8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D97CA8">
        <w:rPr>
          <w:rFonts w:ascii="Times New Roman" w:hAnsi="Times New Roman" w:cs="Times New Roman"/>
          <w:sz w:val="24"/>
          <w:szCs w:val="24"/>
        </w:rPr>
        <w:t xml:space="preserve"> nimetatud preemia, stipendiumi või toetuse andjal </w:t>
      </w:r>
      <w:del w:id="107" w:author="Mari Koik" w:date="2024-06-26T14:20:00Z">
        <w:r w:rsidRPr="00D97CA8" w:rsidDel="009855F1">
          <w:rPr>
            <w:rFonts w:ascii="Times New Roman" w:hAnsi="Times New Roman" w:cs="Times New Roman"/>
            <w:sz w:val="24"/>
            <w:szCs w:val="24"/>
          </w:rPr>
          <w:delText xml:space="preserve">on </w:delText>
        </w:r>
      </w:del>
      <w:r w:rsidRPr="00D97CA8">
        <w:rPr>
          <w:rFonts w:ascii="Times New Roman" w:hAnsi="Times New Roman" w:cs="Times New Roman"/>
          <w:sz w:val="24"/>
          <w:szCs w:val="24"/>
        </w:rPr>
        <w:t>õigus nõuda pärast reeglite rikkumis</w:t>
      </w:r>
      <w:r w:rsidR="0002017D">
        <w:rPr>
          <w:rFonts w:ascii="Times New Roman" w:hAnsi="Times New Roman" w:cs="Times New Roman"/>
          <w:sz w:val="24"/>
          <w:szCs w:val="24"/>
        </w:rPr>
        <w:t>t</w:t>
      </w:r>
      <w:r w:rsidRPr="00D97CA8">
        <w:rPr>
          <w:rFonts w:ascii="Times New Roman" w:hAnsi="Times New Roman" w:cs="Times New Roman"/>
          <w:sz w:val="24"/>
          <w:szCs w:val="24"/>
        </w:rPr>
        <w:t xml:space="preserve"> määratud preemia</w:t>
      </w:r>
      <w:del w:id="108" w:author="Mari Koik" w:date="2024-06-27T11:30:00Z">
        <w:r w:rsidRPr="00D97CA8" w:rsidDel="000C12FA">
          <w:rPr>
            <w:rFonts w:ascii="Times New Roman" w:hAnsi="Times New Roman" w:cs="Times New Roman"/>
            <w:sz w:val="24"/>
            <w:szCs w:val="24"/>
          </w:rPr>
          <w:delText>d</w:delText>
        </w:r>
      </w:del>
      <w:r w:rsidRPr="00D97CA8">
        <w:rPr>
          <w:rFonts w:ascii="Times New Roman" w:hAnsi="Times New Roman" w:cs="Times New Roman"/>
          <w:sz w:val="24"/>
          <w:szCs w:val="24"/>
        </w:rPr>
        <w:t>, stipendium</w:t>
      </w:r>
      <w:del w:id="109" w:author="Mari Koik" w:date="2024-06-27T11:30:00Z">
        <w:r w:rsidRPr="00D97CA8" w:rsidDel="000C12FA">
          <w:rPr>
            <w:rFonts w:ascii="Times New Roman" w:hAnsi="Times New Roman" w:cs="Times New Roman"/>
            <w:sz w:val="24"/>
            <w:szCs w:val="24"/>
          </w:rPr>
          <w:delText>id</w:delText>
        </w:r>
      </w:del>
      <w:r w:rsidRPr="00D97CA8">
        <w:rPr>
          <w:rFonts w:ascii="Times New Roman" w:hAnsi="Times New Roman" w:cs="Times New Roman"/>
          <w:sz w:val="24"/>
          <w:szCs w:val="24"/>
        </w:rPr>
        <w:t xml:space="preserve"> ja toetus</w:t>
      </w:r>
      <w:del w:id="110" w:author="Mari Koik" w:date="2024-06-27T11:30:00Z">
        <w:r w:rsidRPr="00D97CA8" w:rsidDel="000C12FA">
          <w:rPr>
            <w:rFonts w:ascii="Times New Roman" w:hAnsi="Times New Roman" w:cs="Times New Roman"/>
            <w:sz w:val="24"/>
            <w:szCs w:val="24"/>
          </w:rPr>
          <w:delText>ed</w:delText>
        </w:r>
      </w:del>
      <w:r w:rsidRPr="00D97CA8">
        <w:rPr>
          <w:rFonts w:ascii="Times New Roman" w:hAnsi="Times New Roman" w:cs="Times New Roman"/>
          <w:sz w:val="24"/>
          <w:szCs w:val="24"/>
        </w:rPr>
        <w:t xml:space="preserve"> isikult tagasi.</w:t>
      </w:r>
    </w:p>
    <w:p w14:paraId="633DF2D8" w14:textId="77777777" w:rsidR="00312FBE" w:rsidRPr="00FA05EC" w:rsidRDefault="00312FBE" w:rsidP="00312FBE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7460F01C" w14:textId="28300C62" w:rsidR="0064764A" w:rsidRPr="00FA05EC" w:rsidRDefault="0064764A" w:rsidP="0064764A">
      <w:pPr>
        <w:rPr>
          <w:rFonts w:ascii="Times New Roman" w:hAnsi="Times New Roman" w:cs="Times New Roman"/>
          <w:sz w:val="24"/>
          <w:szCs w:val="24"/>
        </w:rPr>
      </w:pPr>
      <w:r w:rsidRPr="008A3C21">
        <w:rPr>
          <w:rFonts w:ascii="Times New Roman" w:hAnsi="Times New Roman" w:cs="Times New Roman"/>
          <w:sz w:val="24"/>
          <w:szCs w:val="24"/>
        </w:rPr>
        <w:t xml:space="preserve">(4) Riiklikul dopinguvastasel organisatsioonil ja spordiorganisatsioonidel on dopinguvastaste toimingute tegemiseks ja </w:t>
      </w:r>
      <w:ins w:id="111" w:author="Mari Koik" w:date="2024-06-26T14:38:00Z">
        <w:r w:rsidR="00B23C16">
          <w:rPr>
            <w:rFonts w:ascii="Times New Roman" w:hAnsi="Times New Roman" w:cs="Times New Roman"/>
            <w:sz w:val="24"/>
            <w:szCs w:val="24"/>
          </w:rPr>
          <w:t xml:space="preserve">reeglite </w:t>
        </w:r>
      </w:ins>
      <w:r w:rsidRPr="008A3C21">
        <w:rPr>
          <w:rFonts w:ascii="Times New Roman" w:hAnsi="Times New Roman" w:cs="Times New Roman"/>
          <w:sz w:val="24"/>
          <w:szCs w:val="24"/>
        </w:rPr>
        <w:t xml:space="preserve">rikkumiste menetlemiseks, spordivõistluste tulemustega manipuleerimise, väärkohtlemise ja teiste spordieetika reeglite rikkumiste menetlemiseks õigus töödelda isikuandmeid. </w:t>
      </w:r>
      <w:commentRangeStart w:id="112"/>
      <w:r w:rsidRPr="008A3C21">
        <w:rPr>
          <w:rFonts w:ascii="Times New Roman" w:hAnsi="Times New Roman" w:cs="Times New Roman"/>
          <w:sz w:val="24"/>
          <w:szCs w:val="24"/>
        </w:rPr>
        <w:t xml:space="preserve">Riiklikul dopinguvastasel organisatsioonil, </w:t>
      </w:r>
      <w:commentRangeStart w:id="113"/>
      <w:r w:rsidRPr="008A3C21">
        <w:rPr>
          <w:rFonts w:ascii="Times New Roman" w:hAnsi="Times New Roman" w:cs="Times New Roman"/>
          <w:sz w:val="24"/>
          <w:szCs w:val="24"/>
        </w:rPr>
        <w:t xml:space="preserve">rahvuslikul </w:t>
      </w:r>
      <w:commentRangeEnd w:id="113"/>
      <w:r w:rsidR="00F42363">
        <w:rPr>
          <w:rStyle w:val="Kommentaariviide"/>
        </w:rPr>
        <w:commentReference w:id="113"/>
      </w:r>
      <w:r w:rsidRPr="008A3C21">
        <w:rPr>
          <w:rFonts w:ascii="Times New Roman" w:hAnsi="Times New Roman" w:cs="Times New Roman"/>
          <w:sz w:val="24"/>
          <w:szCs w:val="24"/>
        </w:rPr>
        <w:t>olümpiakomiteel</w:t>
      </w:r>
      <w:r w:rsidR="000C594E" w:rsidRPr="008A3C21">
        <w:rPr>
          <w:rFonts w:ascii="Times New Roman" w:hAnsi="Times New Roman" w:cs="Times New Roman"/>
          <w:sz w:val="24"/>
          <w:szCs w:val="24"/>
        </w:rPr>
        <w:t xml:space="preserve">, </w:t>
      </w:r>
      <w:del w:id="114" w:author="Mari Koik" w:date="2024-06-26T14:37:00Z">
        <w:r w:rsidR="000C594E" w:rsidRPr="008A3C21" w:rsidDel="00B23C16">
          <w:rPr>
            <w:rFonts w:ascii="Times New Roman" w:hAnsi="Times New Roman" w:cs="Times New Roman"/>
            <w:sz w:val="24"/>
            <w:szCs w:val="24"/>
          </w:rPr>
          <w:delText xml:space="preserve">rahvuslikul </w:delText>
        </w:r>
      </w:del>
      <w:ins w:id="115" w:author="Mari Koik" w:date="2024-06-26T14:37:00Z">
        <w:r w:rsidR="00B23C16">
          <w:rPr>
            <w:rFonts w:ascii="Times New Roman" w:hAnsi="Times New Roman" w:cs="Times New Roman"/>
            <w:sz w:val="24"/>
            <w:szCs w:val="24"/>
          </w:rPr>
          <w:t>riigi</w:t>
        </w:r>
        <w:r w:rsidR="00B23C16" w:rsidRPr="008A3C2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commentRangeStart w:id="116"/>
      <w:proofErr w:type="spellStart"/>
      <w:r w:rsidR="000C594E" w:rsidRPr="008A3C21">
        <w:rPr>
          <w:rFonts w:ascii="Times New Roman" w:hAnsi="Times New Roman" w:cs="Times New Roman"/>
          <w:sz w:val="24"/>
          <w:szCs w:val="24"/>
        </w:rPr>
        <w:t>para</w:t>
      </w:r>
      <w:ins w:id="117" w:author="Mari Koik" w:date="2024-06-26T20:31:00Z">
        <w:r w:rsidR="00A55CF4">
          <w:rPr>
            <w:rFonts w:ascii="Times New Roman" w:hAnsi="Times New Roman" w:cs="Times New Roman"/>
            <w:sz w:val="24"/>
            <w:szCs w:val="24"/>
          </w:rPr>
          <w:t>o</w:t>
        </w:r>
      </w:ins>
      <w:r w:rsidR="000C594E" w:rsidRPr="008A3C21">
        <w:rPr>
          <w:rFonts w:ascii="Times New Roman" w:hAnsi="Times New Roman" w:cs="Times New Roman"/>
          <w:sz w:val="24"/>
          <w:szCs w:val="24"/>
        </w:rPr>
        <w:t>lümpiakomiteel</w:t>
      </w:r>
      <w:proofErr w:type="spellEnd"/>
      <w:r w:rsidRPr="008A3C21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16"/>
      <w:r w:rsidR="00A55CF4">
        <w:rPr>
          <w:rStyle w:val="Kommentaariviide"/>
        </w:rPr>
        <w:commentReference w:id="116"/>
      </w:r>
      <w:r w:rsidRPr="008A3C21">
        <w:rPr>
          <w:rFonts w:ascii="Times New Roman" w:hAnsi="Times New Roman" w:cs="Times New Roman"/>
          <w:sz w:val="24"/>
          <w:szCs w:val="24"/>
        </w:rPr>
        <w:t xml:space="preserve">ja spordialaliidul on </w:t>
      </w:r>
      <w:del w:id="118" w:author="Mari Koik" w:date="2024-06-26T14:38:00Z">
        <w:r w:rsidRPr="008A3C21" w:rsidDel="00B23C16">
          <w:rPr>
            <w:rFonts w:ascii="Times New Roman" w:hAnsi="Times New Roman" w:cs="Times New Roman"/>
            <w:sz w:val="24"/>
            <w:szCs w:val="24"/>
          </w:rPr>
          <w:delText xml:space="preserve">õigus </w:delText>
        </w:r>
      </w:del>
      <w:r w:rsidRPr="008A3C21">
        <w:rPr>
          <w:rFonts w:ascii="Times New Roman" w:hAnsi="Times New Roman" w:cs="Times New Roman"/>
          <w:sz w:val="24"/>
          <w:szCs w:val="24"/>
        </w:rPr>
        <w:lastRenderedPageBreak/>
        <w:t>dopinguvastaste toimingute tegemise</w:t>
      </w:r>
      <w:r w:rsidR="004E0659">
        <w:rPr>
          <w:rFonts w:ascii="Times New Roman" w:hAnsi="Times New Roman" w:cs="Times New Roman"/>
          <w:sz w:val="24"/>
          <w:szCs w:val="24"/>
        </w:rPr>
        <w:t>ks</w:t>
      </w:r>
      <w:r w:rsidRPr="008A3C21">
        <w:rPr>
          <w:rFonts w:ascii="Times New Roman" w:hAnsi="Times New Roman" w:cs="Times New Roman"/>
          <w:sz w:val="24"/>
          <w:szCs w:val="24"/>
        </w:rPr>
        <w:t xml:space="preserve"> ja </w:t>
      </w:r>
      <w:ins w:id="119" w:author="Mari Koik" w:date="2024-06-26T14:38:00Z">
        <w:r w:rsidR="00B23C16">
          <w:rPr>
            <w:rFonts w:ascii="Times New Roman" w:hAnsi="Times New Roman" w:cs="Times New Roman"/>
            <w:sz w:val="24"/>
            <w:szCs w:val="24"/>
          </w:rPr>
          <w:t xml:space="preserve">reeglite </w:t>
        </w:r>
      </w:ins>
      <w:r w:rsidRPr="008A3C21">
        <w:rPr>
          <w:rFonts w:ascii="Times New Roman" w:hAnsi="Times New Roman" w:cs="Times New Roman"/>
          <w:sz w:val="24"/>
          <w:szCs w:val="24"/>
        </w:rPr>
        <w:t>rikkumise menetlemi</w:t>
      </w:r>
      <w:r w:rsidR="005D2A29">
        <w:rPr>
          <w:rFonts w:ascii="Times New Roman" w:hAnsi="Times New Roman" w:cs="Times New Roman"/>
          <w:sz w:val="24"/>
          <w:szCs w:val="24"/>
        </w:rPr>
        <w:t>se</w:t>
      </w:r>
      <w:r w:rsidR="004E0659">
        <w:rPr>
          <w:rFonts w:ascii="Times New Roman" w:hAnsi="Times New Roman" w:cs="Times New Roman"/>
          <w:sz w:val="24"/>
          <w:szCs w:val="24"/>
        </w:rPr>
        <w:t>k</w:t>
      </w:r>
      <w:r w:rsidR="005D2A29">
        <w:rPr>
          <w:rFonts w:ascii="Times New Roman" w:hAnsi="Times New Roman" w:cs="Times New Roman"/>
          <w:sz w:val="24"/>
          <w:szCs w:val="24"/>
        </w:rPr>
        <w:t>s</w:t>
      </w:r>
      <w:r w:rsidRPr="008A3C21">
        <w:rPr>
          <w:rFonts w:ascii="Times New Roman" w:hAnsi="Times New Roman" w:cs="Times New Roman"/>
          <w:sz w:val="24"/>
          <w:szCs w:val="24"/>
        </w:rPr>
        <w:t xml:space="preserve"> või väärkohtlemise reeglite rikkumise menetlemi</w:t>
      </w:r>
      <w:r w:rsidR="004E0659">
        <w:rPr>
          <w:rFonts w:ascii="Times New Roman" w:hAnsi="Times New Roman" w:cs="Times New Roman"/>
          <w:sz w:val="24"/>
          <w:szCs w:val="24"/>
        </w:rPr>
        <w:t>seks</w:t>
      </w:r>
      <w:r w:rsidRPr="008A3C21">
        <w:rPr>
          <w:rFonts w:ascii="Times New Roman" w:hAnsi="Times New Roman" w:cs="Times New Roman"/>
          <w:sz w:val="24"/>
          <w:szCs w:val="24"/>
        </w:rPr>
        <w:t xml:space="preserve"> </w:t>
      </w:r>
      <w:ins w:id="120" w:author="Mari Koik" w:date="2024-06-26T14:39:00Z">
        <w:r w:rsidR="00B23C16">
          <w:rPr>
            <w:rFonts w:ascii="Times New Roman" w:hAnsi="Times New Roman" w:cs="Times New Roman"/>
            <w:sz w:val="24"/>
            <w:szCs w:val="24"/>
          </w:rPr>
          <w:t xml:space="preserve">õigus </w:t>
        </w:r>
      </w:ins>
      <w:r w:rsidRPr="008A3C21">
        <w:rPr>
          <w:rFonts w:ascii="Times New Roman" w:hAnsi="Times New Roman" w:cs="Times New Roman"/>
          <w:sz w:val="24"/>
          <w:szCs w:val="24"/>
        </w:rPr>
        <w:t>töödelda isiku terviseandmeid</w:t>
      </w:r>
      <w:commentRangeEnd w:id="112"/>
      <w:r w:rsidR="000C12FA">
        <w:rPr>
          <w:rStyle w:val="Kommentaariviide"/>
        </w:rPr>
        <w:commentReference w:id="112"/>
      </w:r>
      <w:r w:rsidRPr="008A3C21">
        <w:rPr>
          <w:rFonts w:ascii="Times New Roman" w:hAnsi="Times New Roman" w:cs="Times New Roman"/>
          <w:sz w:val="24"/>
          <w:szCs w:val="24"/>
        </w:rPr>
        <w:t>.“;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80F6B2" w14:textId="77777777" w:rsidR="0064764A" w:rsidRDefault="0064764A" w:rsidP="00FF4AEA">
      <w:pPr>
        <w:pStyle w:val="Vahedeta"/>
      </w:pPr>
    </w:p>
    <w:p w14:paraId="574F8EC0" w14:textId="041B0F53" w:rsidR="00FA05EC" w:rsidRPr="00EC6D53" w:rsidRDefault="003A74B0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A05EC" w:rsidRPr="00EC6D5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A05EC" w:rsidRPr="00EC6D53">
        <w:rPr>
          <w:rFonts w:ascii="Times New Roman" w:hAnsi="Times New Roman" w:cs="Times New Roman"/>
          <w:sz w:val="24"/>
          <w:szCs w:val="24"/>
        </w:rPr>
        <w:t xml:space="preserve"> </w:t>
      </w:r>
      <w:r w:rsidR="00FA05EC" w:rsidRPr="00F42363">
        <w:rPr>
          <w:rFonts w:ascii="Times New Roman" w:hAnsi="Times New Roman" w:cs="Times New Roman"/>
          <w:sz w:val="24"/>
          <w:szCs w:val="24"/>
        </w:rPr>
        <w:t>paragrahvi</w:t>
      </w:r>
      <w:r w:rsidR="00FA05EC" w:rsidRPr="00EC6D53">
        <w:rPr>
          <w:rFonts w:ascii="Times New Roman" w:hAnsi="Times New Roman" w:cs="Times New Roman"/>
          <w:sz w:val="24"/>
          <w:szCs w:val="24"/>
        </w:rPr>
        <w:t xml:space="preserve"> 11</w:t>
      </w:r>
      <w:r w:rsidR="00EC6D53" w:rsidRPr="00EC6D5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C6D53" w:rsidRPr="00EC6D53">
        <w:rPr>
          <w:rFonts w:ascii="Times New Roman" w:hAnsi="Times New Roman" w:cs="Times New Roman"/>
          <w:sz w:val="24"/>
          <w:szCs w:val="24"/>
        </w:rPr>
        <w:t xml:space="preserve"> täiendatakse lõikega 1</w:t>
      </w:r>
      <w:r w:rsidR="00EC6D53" w:rsidRPr="00EC6D5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C6D53" w:rsidRPr="00EC6D5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067E1E0" w14:textId="0C5144FD" w:rsidR="00EC6D53" w:rsidRPr="00EC6D53" w:rsidRDefault="00EC6D53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C5D98C8" w14:textId="1EA72EFF" w:rsidR="00EC6D53" w:rsidRPr="00EC6D53" w:rsidRDefault="00EC6D53" w:rsidP="00EC6D53">
      <w:pPr>
        <w:rPr>
          <w:rFonts w:ascii="Times New Roman" w:hAnsi="Times New Roman" w:cs="Times New Roman"/>
          <w:sz w:val="24"/>
          <w:szCs w:val="24"/>
        </w:rPr>
      </w:pPr>
      <w:r w:rsidRPr="00EC6D53">
        <w:rPr>
          <w:rFonts w:ascii="Times New Roman" w:hAnsi="Times New Roman" w:cs="Times New Roman"/>
          <w:sz w:val="24"/>
          <w:szCs w:val="24"/>
        </w:rPr>
        <w:t>„(1</w:t>
      </w:r>
      <w:r w:rsidRPr="00EC6D5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C6D53">
        <w:rPr>
          <w:rFonts w:ascii="Times New Roman" w:hAnsi="Times New Roman" w:cs="Times New Roman"/>
          <w:sz w:val="24"/>
          <w:szCs w:val="24"/>
        </w:rPr>
        <w:t xml:space="preserve">) Kontaktpunktil on </w:t>
      </w:r>
      <w:del w:id="121" w:author="Mari Koik" w:date="2024-06-26T14:40:00Z">
        <w:r w:rsidRPr="00EC6D53" w:rsidDel="00B23C16">
          <w:rPr>
            <w:rFonts w:ascii="Times New Roman" w:hAnsi="Times New Roman" w:cs="Times New Roman"/>
            <w:sz w:val="24"/>
            <w:szCs w:val="24"/>
          </w:rPr>
          <w:delText xml:space="preserve">õigus </w:delText>
        </w:r>
        <w:r w:rsidR="0002017D" w:rsidRPr="00EC6D53" w:rsidDel="00B23C16">
          <w:rPr>
            <w:rFonts w:ascii="Times New Roman" w:hAnsi="Times New Roman" w:cs="Times New Roman"/>
            <w:sz w:val="24"/>
            <w:szCs w:val="24"/>
          </w:rPr>
          <w:delText xml:space="preserve">töödelda </w:delText>
        </w:r>
      </w:del>
      <w:r w:rsidRPr="00EC6D53">
        <w:rPr>
          <w:rFonts w:ascii="Times New Roman" w:hAnsi="Times New Roman" w:cs="Times New Roman"/>
          <w:sz w:val="24"/>
          <w:szCs w:val="24"/>
        </w:rPr>
        <w:t xml:space="preserve">spordivõistluste tulemustega manipuleerimise vastaste toimingute tegemiseks </w:t>
      </w:r>
      <w:ins w:id="122" w:author="Mari Koik" w:date="2024-06-26T14:40:00Z">
        <w:r w:rsidR="00B23C16">
          <w:rPr>
            <w:rFonts w:ascii="Times New Roman" w:hAnsi="Times New Roman" w:cs="Times New Roman"/>
            <w:sz w:val="24"/>
            <w:szCs w:val="24"/>
          </w:rPr>
          <w:t xml:space="preserve">õigus töödelda </w:t>
        </w:r>
      </w:ins>
      <w:r w:rsidRPr="00EC6D53">
        <w:rPr>
          <w:rFonts w:ascii="Times New Roman" w:hAnsi="Times New Roman" w:cs="Times New Roman"/>
          <w:sz w:val="24"/>
          <w:szCs w:val="24"/>
        </w:rPr>
        <w:t>isikuandmeid.“;</w:t>
      </w:r>
    </w:p>
    <w:p w14:paraId="24D065FE" w14:textId="5DBB2E3C" w:rsidR="00EC6D53" w:rsidRPr="00EC6D53" w:rsidRDefault="00EC6D53" w:rsidP="00FF4AEA">
      <w:pPr>
        <w:pStyle w:val="Vahedeta"/>
      </w:pPr>
    </w:p>
    <w:p w14:paraId="631748CB" w14:textId="11F8999B" w:rsidR="00FA05EC" w:rsidRPr="00EC6D53" w:rsidRDefault="00EC6D53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EC6D5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A74B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C6D5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EC6D53">
        <w:rPr>
          <w:rFonts w:ascii="Times New Roman" w:hAnsi="Times New Roman" w:cs="Times New Roman"/>
          <w:sz w:val="24"/>
          <w:szCs w:val="24"/>
        </w:rPr>
        <w:t xml:space="preserve"> paragrahvi 12 täiendatakse </w:t>
      </w:r>
      <w:r w:rsidR="00D95FD0">
        <w:rPr>
          <w:rFonts w:ascii="Times New Roman" w:hAnsi="Times New Roman" w:cs="Times New Roman"/>
          <w:sz w:val="24"/>
          <w:szCs w:val="24"/>
        </w:rPr>
        <w:t>lõikega 4</w:t>
      </w:r>
      <w:r w:rsidRPr="00EC6D5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53EF08E" w14:textId="0A9F7625" w:rsidR="00EC6D53" w:rsidRDefault="00EC6D53" w:rsidP="00FF4AEA">
      <w:pPr>
        <w:pStyle w:val="Vahedeta"/>
      </w:pPr>
    </w:p>
    <w:p w14:paraId="402582C0" w14:textId="20B2CE60" w:rsidR="00EC6D53" w:rsidRPr="000C75B2" w:rsidRDefault="00EC6D53" w:rsidP="00EC6D53">
      <w:pPr>
        <w:rPr>
          <w:rFonts w:ascii="Times New Roman" w:hAnsi="Times New Roman" w:cs="Times New Roman"/>
          <w:sz w:val="24"/>
          <w:szCs w:val="24"/>
        </w:rPr>
      </w:pPr>
      <w:r w:rsidRPr="000C75B2">
        <w:rPr>
          <w:rFonts w:ascii="Times New Roman" w:hAnsi="Times New Roman" w:cs="Times New Roman"/>
          <w:sz w:val="24"/>
          <w:szCs w:val="24"/>
        </w:rPr>
        <w:t xml:space="preserve">„(4) Olümpiavõitja riikliku toetuse maksmine peatatakse käesoleva seaduse § 11 lõikes 1 nimetatud reeglite rikkumise eest määratud </w:t>
      </w:r>
      <w:r w:rsidR="00B62441" w:rsidRPr="000C75B2">
        <w:rPr>
          <w:rFonts w:ascii="Times New Roman" w:hAnsi="Times New Roman" w:cs="Times New Roman"/>
          <w:sz w:val="24"/>
          <w:szCs w:val="24"/>
        </w:rPr>
        <w:t>võistluskeelu</w:t>
      </w:r>
      <w:r w:rsidRPr="000C75B2">
        <w:rPr>
          <w:rFonts w:ascii="Times New Roman" w:hAnsi="Times New Roman" w:cs="Times New Roman"/>
          <w:sz w:val="24"/>
          <w:szCs w:val="24"/>
        </w:rPr>
        <w:t xml:space="preserve"> või spord</w:t>
      </w:r>
      <w:r w:rsidR="00B62441" w:rsidRPr="000C75B2">
        <w:rPr>
          <w:rFonts w:ascii="Times New Roman" w:hAnsi="Times New Roman" w:cs="Times New Roman"/>
          <w:sz w:val="24"/>
          <w:szCs w:val="24"/>
        </w:rPr>
        <w:t>is</w:t>
      </w:r>
      <w:r w:rsidRPr="000C75B2">
        <w:rPr>
          <w:rFonts w:ascii="Times New Roman" w:hAnsi="Times New Roman" w:cs="Times New Roman"/>
          <w:sz w:val="24"/>
          <w:szCs w:val="24"/>
        </w:rPr>
        <w:t xml:space="preserve"> </w:t>
      </w:r>
      <w:r w:rsidR="00B92C5D" w:rsidRPr="000C75B2">
        <w:rPr>
          <w:rFonts w:ascii="Times New Roman" w:hAnsi="Times New Roman" w:cs="Times New Roman"/>
          <w:sz w:val="24"/>
          <w:szCs w:val="24"/>
        </w:rPr>
        <w:t xml:space="preserve">osalemise </w:t>
      </w:r>
      <w:r w:rsidRPr="000C75B2">
        <w:rPr>
          <w:rFonts w:ascii="Times New Roman" w:hAnsi="Times New Roman" w:cs="Times New Roman"/>
          <w:sz w:val="24"/>
          <w:szCs w:val="24"/>
        </w:rPr>
        <w:t xml:space="preserve">keelu </w:t>
      </w:r>
      <w:del w:id="123" w:author="Mari Koik" w:date="2024-06-26T14:40:00Z">
        <w:r w:rsidRPr="000C75B2" w:rsidDel="00B23C16">
          <w:rPr>
            <w:rFonts w:ascii="Times New Roman" w:hAnsi="Times New Roman" w:cs="Times New Roman"/>
            <w:sz w:val="24"/>
            <w:szCs w:val="24"/>
          </w:rPr>
          <w:delText>perioodiks</w:delText>
        </w:r>
      </w:del>
      <w:ins w:id="124" w:author="Mari Koik" w:date="2024-06-26T14:40:00Z">
        <w:r w:rsidR="00B23C16">
          <w:rPr>
            <w:rFonts w:ascii="Times New Roman" w:hAnsi="Times New Roman" w:cs="Times New Roman"/>
            <w:sz w:val="24"/>
            <w:szCs w:val="24"/>
          </w:rPr>
          <w:t>ajaks</w:t>
        </w:r>
      </w:ins>
      <w:r w:rsidRPr="000C75B2">
        <w:rPr>
          <w:rFonts w:ascii="Times New Roman" w:hAnsi="Times New Roman" w:cs="Times New Roman"/>
          <w:sz w:val="24"/>
          <w:szCs w:val="24"/>
        </w:rPr>
        <w:t xml:space="preserve">. </w:t>
      </w:r>
      <w:ins w:id="125" w:author="Mari Koik" w:date="2024-06-26T14:41:00Z">
        <w:r w:rsidR="00B23C16">
          <w:rPr>
            <w:rFonts w:ascii="Times New Roman" w:hAnsi="Times New Roman" w:cs="Times New Roman"/>
            <w:sz w:val="24"/>
            <w:szCs w:val="24"/>
          </w:rPr>
          <w:t>K</w:t>
        </w:r>
      </w:ins>
      <w:del w:id="126" w:author="Mari Koik" w:date="2024-06-26T14:41:00Z">
        <w:r w:rsidRPr="000C75B2" w:rsidDel="00B23C16">
          <w:rPr>
            <w:rFonts w:ascii="Times New Roman" w:hAnsi="Times New Roman" w:cs="Times New Roman"/>
            <w:sz w:val="24"/>
            <w:szCs w:val="24"/>
          </w:rPr>
          <w:delText>Juhul k</w:delText>
        </w:r>
      </w:del>
      <w:r w:rsidRPr="000C75B2">
        <w:rPr>
          <w:rFonts w:ascii="Times New Roman" w:hAnsi="Times New Roman" w:cs="Times New Roman"/>
          <w:sz w:val="24"/>
          <w:szCs w:val="24"/>
        </w:rPr>
        <w:t xml:space="preserve">ui isikule määratakse eluaegne </w:t>
      </w:r>
      <w:r w:rsidR="00AE30D4" w:rsidRPr="000C75B2">
        <w:rPr>
          <w:rFonts w:ascii="Times New Roman" w:hAnsi="Times New Roman" w:cs="Times New Roman"/>
          <w:sz w:val="24"/>
          <w:szCs w:val="24"/>
        </w:rPr>
        <w:t>võistlus</w:t>
      </w:r>
      <w:ins w:id="127" w:author="Mari Koik" w:date="2024-06-26T14:41:00Z">
        <w:r w:rsidR="00B23C16">
          <w:rPr>
            <w:rFonts w:ascii="Times New Roman" w:hAnsi="Times New Roman" w:cs="Times New Roman"/>
            <w:sz w:val="24"/>
            <w:szCs w:val="24"/>
          </w:rPr>
          <w:t>-</w:t>
        </w:r>
      </w:ins>
      <w:del w:id="128" w:author="Mari Koik" w:date="2024-06-26T14:41:00Z">
        <w:r w:rsidR="00AE30D4" w:rsidRPr="000C75B2" w:rsidDel="00B23C16">
          <w:rPr>
            <w:rFonts w:ascii="Times New Roman" w:hAnsi="Times New Roman" w:cs="Times New Roman"/>
            <w:sz w:val="24"/>
            <w:szCs w:val="24"/>
          </w:rPr>
          <w:delText>keeld</w:delText>
        </w:r>
      </w:del>
      <w:r w:rsidR="00AE30D4" w:rsidRPr="000C75B2">
        <w:rPr>
          <w:rFonts w:ascii="Times New Roman" w:hAnsi="Times New Roman" w:cs="Times New Roman"/>
          <w:sz w:val="24"/>
          <w:szCs w:val="24"/>
        </w:rPr>
        <w:t xml:space="preserve"> või spordis osalemise </w:t>
      </w:r>
      <w:r w:rsidRPr="000C75B2">
        <w:rPr>
          <w:rFonts w:ascii="Times New Roman" w:hAnsi="Times New Roman" w:cs="Times New Roman"/>
          <w:sz w:val="24"/>
          <w:szCs w:val="24"/>
        </w:rPr>
        <w:t>keeld, kaotab isik õiguse olümpiavõitja riiklikule toetusele.“</w:t>
      </w:r>
      <w:r w:rsidR="00902803">
        <w:rPr>
          <w:rFonts w:ascii="Times New Roman" w:hAnsi="Times New Roman" w:cs="Times New Roman"/>
          <w:sz w:val="24"/>
          <w:szCs w:val="24"/>
        </w:rPr>
        <w:t>;</w:t>
      </w:r>
    </w:p>
    <w:p w14:paraId="228414FA" w14:textId="53650E08" w:rsidR="00EC6D53" w:rsidRDefault="00EC6D53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6D83ACC" w14:textId="2C563E37" w:rsidR="00F65EEA" w:rsidRPr="002A2B35" w:rsidRDefault="008A3C21" w:rsidP="0076002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129" w:name="_Hlk167793930"/>
      <w:r w:rsidRPr="002A2B3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A74B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65EEA" w:rsidRPr="002A2B3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65EEA" w:rsidRPr="002A2B35">
        <w:rPr>
          <w:rFonts w:ascii="Times New Roman" w:hAnsi="Times New Roman" w:cs="Times New Roman"/>
          <w:sz w:val="24"/>
          <w:szCs w:val="24"/>
        </w:rPr>
        <w:t xml:space="preserve"> seaduse 3. peatüki pealkirja täiendatakse pärast </w:t>
      </w:r>
      <w:del w:id="130" w:author="Mari Koik" w:date="2024-06-27T12:11:00Z">
        <w:r w:rsidR="00F65EEA" w:rsidRPr="002A2B35" w:rsidDel="000B3C45">
          <w:rPr>
            <w:rFonts w:ascii="Times New Roman" w:hAnsi="Times New Roman" w:cs="Times New Roman"/>
            <w:sz w:val="24"/>
            <w:szCs w:val="24"/>
          </w:rPr>
          <w:delText xml:space="preserve">sõnu </w:delText>
        </w:r>
      </w:del>
      <w:ins w:id="131" w:author="Mari Koik" w:date="2024-06-27T12:11:00Z">
        <w:r w:rsidR="000B3C45" w:rsidRPr="002A2B35">
          <w:rPr>
            <w:rFonts w:ascii="Times New Roman" w:hAnsi="Times New Roman" w:cs="Times New Roman"/>
            <w:sz w:val="24"/>
            <w:szCs w:val="24"/>
          </w:rPr>
          <w:t>sõn</w:t>
        </w:r>
        <w:r w:rsidR="000B3C45">
          <w:rPr>
            <w:rFonts w:ascii="Times New Roman" w:hAnsi="Times New Roman" w:cs="Times New Roman"/>
            <w:sz w:val="24"/>
            <w:szCs w:val="24"/>
          </w:rPr>
          <w:t>a</w:t>
        </w:r>
        <w:r w:rsidR="000B3C45" w:rsidRPr="002A2B35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F65EEA" w:rsidRPr="002A2B35">
        <w:rPr>
          <w:rFonts w:ascii="Times New Roman" w:hAnsi="Times New Roman" w:cs="Times New Roman"/>
          <w:sz w:val="24"/>
          <w:szCs w:val="24"/>
        </w:rPr>
        <w:t>„</w:t>
      </w:r>
      <w:commentRangeStart w:id="132"/>
      <w:del w:id="133" w:author="Mari Koik" w:date="2024-06-27T12:10:00Z">
        <w:r w:rsidR="00F65EEA" w:rsidRPr="000B3C45" w:rsidDel="000B3C45">
          <w:rPr>
            <w:rFonts w:ascii="Times New Roman" w:hAnsi="Times New Roman" w:cs="Times New Roman"/>
            <w:b/>
            <w:bCs/>
            <w:sz w:val="24"/>
            <w:szCs w:val="24"/>
            <w:rPrChange w:id="134" w:author="Mari Koik" w:date="2024-06-27T12:1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spordivõistluste </w:delText>
        </w:r>
      </w:del>
      <w:commentRangeEnd w:id="132"/>
      <w:r w:rsidR="000B3C45">
        <w:rPr>
          <w:rStyle w:val="Kommentaariviide"/>
        </w:rPr>
        <w:commentReference w:id="132"/>
      </w:r>
      <w:r w:rsidR="000B3C45" w:rsidRPr="000B3C45">
        <w:rPr>
          <w:rFonts w:ascii="Times New Roman" w:hAnsi="Times New Roman" w:cs="Times New Roman"/>
          <w:b/>
          <w:bCs/>
          <w:sz w:val="24"/>
          <w:szCs w:val="24"/>
        </w:rPr>
        <w:t>KORRALDAMISE</w:t>
      </w:r>
      <w:r w:rsidR="00F65EEA" w:rsidRPr="002A2B35">
        <w:rPr>
          <w:rFonts w:ascii="Times New Roman" w:hAnsi="Times New Roman" w:cs="Times New Roman"/>
          <w:sz w:val="24"/>
          <w:szCs w:val="24"/>
        </w:rPr>
        <w:t>“ sõna</w:t>
      </w:r>
      <w:r w:rsidR="0018238C">
        <w:rPr>
          <w:rFonts w:ascii="Times New Roman" w:hAnsi="Times New Roman" w:cs="Times New Roman"/>
          <w:sz w:val="24"/>
          <w:szCs w:val="24"/>
        </w:rPr>
        <w:t>de</w:t>
      </w:r>
      <w:r w:rsidR="00F65EEA" w:rsidRPr="002A2B35">
        <w:rPr>
          <w:rFonts w:ascii="Times New Roman" w:hAnsi="Times New Roman" w:cs="Times New Roman"/>
          <w:sz w:val="24"/>
          <w:szCs w:val="24"/>
        </w:rPr>
        <w:t>ga „</w:t>
      </w:r>
      <w:r w:rsidR="000B3C45" w:rsidRPr="000B3C45">
        <w:rPr>
          <w:rFonts w:ascii="Times New Roman" w:hAnsi="Times New Roman" w:cs="Times New Roman"/>
          <w:b/>
          <w:bCs/>
          <w:sz w:val="24"/>
          <w:szCs w:val="24"/>
          <w:rPrChange w:id="135" w:author="Mari Koik" w:date="2024-06-27T12:10:00Z">
            <w:rPr>
              <w:rFonts w:ascii="Times New Roman" w:hAnsi="Times New Roman" w:cs="Times New Roman"/>
              <w:sz w:val="24"/>
              <w:szCs w:val="24"/>
            </w:rPr>
          </w:rPrChange>
        </w:rPr>
        <w:t>JA PIDAMISE</w:t>
      </w:r>
      <w:r w:rsidR="00CE400E" w:rsidRPr="002A2B35">
        <w:rPr>
          <w:rFonts w:ascii="Times New Roman" w:hAnsi="Times New Roman" w:cs="Times New Roman"/>
          <w:sz w:val="24"/>
          <w:szCs w:val="24"/>
        </w:rPr>
        <w:t>“</w:t>
      </w:r>
      <w:r w:rsidR="00F65EEA" w:rsidRPr="002A2B35">
        <w:rPr>
          <w:rFonts w:ascii="Times New Roman" w:hAnsi="Times New Roman" w:cs="Times New Roman"/>
          <w:sz w:val="24"/>
          <w:szCs w:val="24"/>
        </w:rPr>
        <w:t>;</w:t>
      </w:r>
    </w:p>
    <w:bookmarkEnd w:id="129"/>
    <w:p w14:paraId="15584319" w14:textId="77777777" w:rsidR="00F65EEA" w:rsidRPr="002A2B35" w:rsidRDefault="00F65EEA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A861AC2" w14:textId="0AE58FE4" w:rsidR="00EC6D53" w:rsidRPr="00EC6D53" w:rsidRDefault="008A3C21" w:rsidP="00FF4AE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2A2B3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A74B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C6D53" w:rsidRPr="002A2B3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C6D53" w:rsidRPr="002A2B35">
        <w:rPr>
          <w:rFonts w:ascii="Times New Roman" w:hAnsi="Times New Roman" w:cs="Times New Roman"/>
          <w:sz w:val="24"/>
          <w:szCs w:val="24"/>
        </w:rPr>
        <w:t xml:space="preserve"> paragrahvi 20 </w:t>
      </w:r>
      <w:r w:rsidR="00902803" w:rsidRPr="002A2B35">
        <w:rPr>
          <w:rFonts w:ascii="Times New Roman" w:hAnsi="Times New Roman" w:cs="Times New Roman"/>
          <w:sz w:val="24"/>
          <w:szCs w:val="24"/>
        </w:rPr>
        <w:t xml:space="preserve">tekst </w:t>
      </w:r>
      <w:r w:rsidR="00EC6D53" w:rsidRPr="002A2B35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62BB74B0" w14:textId="4C7875D4" w:rsidR="00EC6D53" w:rsidRDefault="00EC6D53" w:rsidP="00FF4AEA">
      <w:pPr>
        <w:pStyle w:val="Vahedeta"/>
      </w:pPr>
    </w:p>
    <w:p w14:paraId="5488CBAE" w14:textId="7228C392" w:rsidR="00EC6D53" w:rsidRPr="00894238" w:rsidRDefault="004043EC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4043EC">
        <w:rPr>
          <w:rFonts w:ascii="Times New Roman" w:eastAsia="Calibri" w:hAnsi="Times New Roman" w:cs="Times New Roman"/>
          <w:sz w:val="24"/>
          <w:szCs w:val="24"/>
        </w:rPr>
        <w:t>„</w:t>
      </w:r>
      <w:bookmarkStart w:id="136" w:name="_Hlk143154059"/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 xml:space="preserve">(1) Spordiüritused, mille korraldamiseks on vaja taotleda </w:t>
      </w:r>
      <w:del w:id="137" w:author="Mari Koik" w:date="2024-06-26T14:42:00Z">
        <w:r w:rsidR="00EC6D53" w:rsidRPr="00894238" w:rsidDel="00B23C16">
          <w:rPr>
            <w:rFonts w:ascii="Times New Roman" w:eastAsia="Calibri" w:hAnsi="Times New Roman" w:cs="Times New Roman"/>
            <w:sz w:val="24"/>
            <w:szCs w:val="24"/>
          </w:rPr>
          <w:delText xml:space="preserve">spordiürituse korraldamise </w:delText>
        </w:r>
      </w:del>
      <w:del w:id="138" w:author="Mari Koik" w:date="2024-06-26T14:43:00Z">
        <w:r w:rsidR="00EC6D53" w:rsidRPr="00894238" w:rsidDel="00B23C16">
          <w:rPr>
            <w:rFonts w:ascii="Times New Roman" w:eastAsia="Calibri" w:hAnsi="Times New Roman" w:cs="Times New Roman"/>
            <w:sz w:val="24"/>
            <w:szCs w:val="24"/>
          </w:rPr>
          <w:delText>as</w:delText>
        </w:r>
      </w:del>
      <w:del w:id="139" w:author="Mari Koik" w:date="2024-06-26T14:42:00Z">
        <w:r w:rsidR="00EC6D53" w:rsidRPr="00894238" w:rsidDel="00B23C16">
          <w:rPr>
            <w:rFonts w:ascii="Times New Roman" w:eastAsia="Calibri" w:hAnsi="Times New Roman" w:cs="Times New Roman"/>
            <w:sz w:val="24"/>
            <w:szCs w:val="24"/>
          </w:rPr>
          <w:delText>uk</w:delText>
        </w:r>
      </w:del>
      <w:del w:id="140" w:author="Mari Koik" w:date="2024-06-26T14:43:00Z">
        <w:r w:rsidR="00EC6D53" w:rsidRPr="00894238" w:rsidDel="00B23C16">
          <w:rPr>
            <w:rFonts w:ascii="Times New Roman" w:eastAsia="Calibri" w:hAnsi="Times New Roman" w:cs="Times New Roman"/>
            <w:sz w:val="24"/>
            <w:szCs w:val="24"/>
          </w:rPr>
          <w:delText xml:space="preserve">oha </w:delText>
        </w:r>
      </w:del>
      <w:r w:rsidR="00EC6D53" w:rsidRPr="00894238">
        <w:rPr>
          <w:rFonts w:ascii="Times New Roman" w:eastAsia="Calibri" w:hAnsi="Times New Roman" w:cs="Times New Roman"/>
          <w:sz w:val="24"/>
          <w:szCs w:val="24"/>
        </w:rPr>
        <w:t>valla- või linnavalitsuse</w:t>
      </w:r>
      <w:del w:id="141" w:author="Mari Koik" w:date="2024-06-27T13:38:00Z">
        <w:r w:rsidR="00EC6D53" w:rsidRPr="00894238" w:rsidDel="00ED4A18">
          <w:rPr>
            <w:rFonts w:ascii="Times New Roman" w:eastAsia="Calibri" w:hAnsi="Times New Roman" w:cs="Times New Roman"/>
            <w:sz w:val="24"/>
            <w:szCs w:val="24"/>
          </w:rPr>
          <w:delText>lt</w:delText>
        </w:r>
      </w:del>
      <w:r w:rsidR="00EC6D53" w:rsidRPr="008942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del w:id="142" w:author="Mari Koik" w:date="2024-06-27T12:13:00Z">
        <w:r w:rsidR="00EC6D53" w:rsidRPr="00894238" w:rsidDel="000B3C45">
          <w:rPr>
            <w:rFonts w:ascii="Times New Roman" w:eastAsia="Calibri" w:hAnsi="Times New Roman" w:cs="Times New Roman"/>
            <w:sz w:val="24"/>
            <w:szCs w:val="24"/>
          </w:rPr>
          <w:delText xml:space="preserve">spordiürituse korraldamise </w:delText>
        </w:r>
      </w:del>
      <w:r w:rsidR="00EC6D53" w:rsidRPr="00894238">
        <w:rPr>
          <w:rFonts w:ascii="Times New Roman" w:eastAsia="Calibri" w:hAnsi="Times New Roman" w:cs="Times New Roman"/>
          <w:sz w:val="24"/>
          <w:szCs w:val="24"/>
        </w:rPr>
        <w:t>luba (edaspidi </w:t>
      </w:r>
      <w:r w:rsidR="00EC6D53" w:rsidRPr="00180A0B">
        <w:rPr>
          <w:rFonts w:ascii="Times New Roman" w:eastAsia="Calibri" w:hAnsi="Times New Roman" w:cs="Times New Roman"/>
          <w:i/>
          <w:iCs/>
          <w:sz w:val="24"/>
          <w:szCs w:val="24"/>
        </w:rPr>
        <w:t>luba</w:t>
      </w:r>
      <w:r w:rsidR="00EC6D53" w:rsidRPr="00894238">
        <w:rPr>
          <w:rFonts w:ascii="Times New Roman" w:eastAsia="Calibri" w:hAnsi="Times New Roman" w:cs="Times New Roman"/>
          <w:sz w:val="24"/>
          <w:szCs w:val="24"/>
        </w:rPr>
        <w:t>),</w:t>
      </w:r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 xml:space="preserve"> on: </w:t>
      </w:r>
    </w:p>
    <w:p w14:paraId="3A77609A" w14:textId="77777777" w:rsidR="007942FC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1) autospordi, mootorrattaspordi ja veemotospordi </w:t>
      </w:r>
      <w:r w:rsidRPr="002142C8">
        <w:rPr>
          <w:rFonts w:ascii="Times New Roman" w:eastAsia="Calibri" w:hAnsi="Times New Roman" w:cs="Times New Roman"/>
          <w:sz w:val="24"/>
          <w:szCs w:val="24"/>
          <w:highlight w:val="lightGray"/>
          <w:rPrChange w:id="143" w:author="Mari Koik" w:date="2024-06-27T13:32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  <w:t>võistlus</w:t>
      </w:r>
      <w:r w:rsidRPr="0089423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EFAAB74" w14:textId="387D8798" w:rsidR="00EC6D53" w:rsidRDefault="007942FC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F3138">
        <w:rPr>
          <w:rFonts w:ascii="Times New Roman" w:eastAsia="Calibri" w:hAnsi="Times New Roman" w:cs="Times New Roman"/>
          <w:sz w:val="24"/>
          <w:szCs w:val="24"/>
        </w:rPr>
        <w:t xml:space="preserve">2) jalgpalli </w:t>
      </w:r>
      <w:bookmarkStart w:id="144" w:name="_Hlk146183230"/>
      <w:r w:rsidR="009313AE" w:rsidRPr="008F3138">
        <w:rPr>
          <w:rFonts w:ascii="Times New Roman" w:eastAsia="Calibri" w:hAnsi="Times New Roman" w:cs="Times New Roman"/>
          <w:sz w:val="24"/>
          <w:szCs w:val="24"/>
        </w:rPr>
        <w:t>täiskasvanute rahvus</w:t>
      </w:r>
      <w:r w:rsidRPr="008F3138">
        <w:rPr>
          <w:rFonts w:ascii="Times New Roman" w:eastAsia="Calibri" w:hAnsi="Times New Roman" w:cs="Times New Roman"/>
          <w:sz w:val="24"/>
          <w:szCs w:val="24"/>
        </w:rPr>
        <w:t>koondise mäng või turniir</w:t>
      </w:r>
      <w:bookmarkEnd w:id="144"/>
      <w:r w:rsidR="00FE7F01" w:rsidRPr="008F313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2178F2A" w14:textId="77185939" w:rsidR="008769EA" w:rsidRPr="000C75B2" w:rsidRDefault="008769EA" w:rsidP="00EC6D53">
      <w:pPr>
        <w:rPr>
          <w:rFonts w:ascii="Times New Roman" w:eastAsia="Calibri" w:hAnsi="Times New Roman" w:cs="Times New Roman"/>
          <w:strike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8769EA">
        <w:rPr>
          <w:rFonts w:ascii="Times New Roman" w:eastAsia="Calibri" w:hAnsi="Times New Roman" w:cs="Times New Roman"/>
          <w:sz w:val="24"/>
          <w:szCs w:val="24"/>
        </w:rPr>
        <w:t>jalgpalliklubi UEFA karikasarja mäng või turniir;</w:t>
      </w:r>
    </w:p>
    <w:p w14:paraId="1190416F" w14:textId="13ECB2B3" w:rsidR="00EC6D53" w:rsidRPr="00894238" w:rsidRDefault="008769EA" w:rsidP="00EC6D53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EC6D53" w:rsidRPr="000C75B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del w:id="145" w:author="Mari Koik" w:date="2024-06-26T14:44:00Z">
        <w:r w:rsidR="00EC6D53" w:rsidRPr="000C75B2" w:rsidDel="00B822F6">
          <w:rPr>
            <w:rFonts w:ascii="Times New Roman" w:eastAsia="Calibri" w:hAnsi="Times New Roman" w:cs="Times New Roman"/>
            <w:sz w:val="24"/>
            <w:szCs w:val="24"/>
          </w:rPr>
          <w:delText xml:space="preserve">kõrgendatud </w:delText>
        </w:r>
      </w:del>
      <w:ins w:id="146" w:author="Mari Koik" w:date="2024-06-26T14:44:00Z">
        <w:r w:rsidR="00B822F6">
          <w:rPr>
            <w:rFonts w:ascii="Times New Roman" w:eastAsia="Calibri" w:hAnsi="Times New Roman" w:cs="Times New Roman"/>
            <w:sz w:val="24"/>
            <w:szCs w:val="24"/>
          </w:rPr>
          <w:t>suure</w:t>
        </w:r>
        <w:r w:rsidR="00B822F6" w:rsidRPr="000C75B2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r w:rsidR="00EC6D53" w:rsidRPr="002142C8">
        <w:rPr>
          <w:rFonts w:ascii="Times New Roman" w:eastAsia="Calibri" w:hAnsi="Times New Roman" w:cs="Times New Roman"/>
          <w:sz w:val="24"/>
          <w:szCs w:val="24"/>
          <w:highlight w:val="lightGray"/>
          <w:rPrChange w:id="147" w:author="Mari Koik" w:date="2024-06-27T13:33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  <w:t>turvariskiga</w:t>
      </w:r>
      <w:r w:rsidR="00EC6D53" w:rsidRPr="000C75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56DA" w:rsidRPr="000C75B2">
        <w:rPr>
          <w:rFonts w:ascii="Times New Roman" w:eastAsia="Calibri" w:hAnsi="Times New Roman" w:cs="Times New Roman"/>
          <w:sz w:val="24"/>
          <w:szCs w:val="24"/>
        </w:rPr>
        <w:t>spordi</w:t>
      </w:r>
      <w:r w:rsidR="00EC6D53" w:rsidRPr="000C75B2">
        <w:rPr>
          <w:rFonts w:ascii="Times New Roman" w:eastAsia="Calibri" w:hAnsi="Times New Roman" w:cs="Times New Roman"/>
          <w:sz w:val="24"/>
          <w:szCs w:val="24"/>
        </w:rPr>
        <w:t>üritus.</w:t>
      </w:r>
    </w:p>
    <w:p w14:paraId="662AECF4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7D13E3C" w14:textId="0952BF3F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del w:id="148" w:author="Mari Koik" w:date="2024-06-26T14:45:00Z">
        <w:r w:rsidRPr="00894238" w:rsidDel="00B822F6">
          <w:rPr>
            <w:rFonts w:ascii="Times New Roman" w:eastAsia="Calibri" w:hAnsi="Times New Roman" w:cs="Times New Roman"/>
            <w:sz w:val="24"/>
            <w:szCs w:val="24"/>
          </w:rPr>
          <w:delText xml:space="preserve">Kõrgendatud </w:delText>
        </w:r>
      </w:del>
      <w:ins w:id="149" w:author="Mari Koik" w:date="2024-06-26T14:45:00Z">
        <w:r w:rsidR="00B822F6">
          <w:rPr>
            <w:rFonts w:ascii="Times New Roman" w:eastAsia="Calibri" w:hAnsi="Times New Roman" w:cs="Times New Roman"/>
            <w:sz w:val="24"/>
            <w:szCs w:val="24"/>
          </w:rPr>
          <w:t>Suure</w:t>
        </w:r>
        <w:r w:rsidR="00B822F6" w:rsidRPr="00894238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commentRangeStart w:id="150"/>
      <w:r w:rsidRPr="002142C8">
        <w:rPr>
          <w:rFonts w:ascii="Times New Roman" w:eastAsia="Calibri" w:hAnsi="Times New Roman" w:cs="Times New Roman"/>
          <w:sz w:val="24"/>
          <w:szCs w:val="24"/>
          <w:highlight w:val="lightGray"/>
          <w:rPrChange w:id="151" w:author="Mari Koik" w:date="2024-06-27T13:33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  <w:t>turvariskiga</w:t>
      </w:r>
      <w:commentRangeEnd w:id="150"/>
      <w:r w:rsidR="00E26C52" w:rsidRPr="002142C8">
        <w:rPr>
          <w:rStyle w:val="Kommentaariviide"/>
          <w:highlight w:val="lightGray"/>
          <w:rPrChange w:id="152" w:author="Mari Koik" w:date="2024-06-27T13:33:00Z">
            <w:rPr>
              <w:rStyle w:val="Kommentaariviide"/>
            </w:rPr>
          </w:rPrChange>
        </w:rPr>
        <w:commentReference w:id="150"/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r w:rsidR="00A94F87">
        <w:rPr>
          <w:rFonts w:ascii="Times New Roman" w:eastAsia="Calibri" w:hAnsi="Times New Roman" w:cs="Times New Roman"/>
          <w:sz w:val="24"/>
          <w:szCs w:val="24"/>
        </w:rPr>
        <w:t>spordi</w:t>
      </w:r>
      <w:r w:rsidRPr="00894238">
        <w:rPr>
          <w:rFonts w:ascii="Times New Roman" w:eastAsia="Calibri" w:hAnsi="Times New Roman" w:cs="Times New Roman"/>
          <w:sz w:val="24"/>
          <w:szCs w:val="24"/>
        </w:rPr>
        <w:t>üritus</w:t>
      </w:r>
      <w:r w:rsidR="008B5E3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14D455C" w14:textId="6A7A4DC9" w:rsidR="00EC6D53" w:rsidRPr="00894238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8A3C21">
        <w:rPr>
          <w:rFonts w:ascii="Times New Roman" w:eastAsia="Arial" w:hAnsi="Times New Roman" w:cs="Times New Roman"/>
          <w:sz w:val="24"/>
          <w:szCs w:val="24"/>
        </w:rPr>
        <w:t>1) millega kaasneb liikluse ümberkorraldamine;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1C6AB1CA" w14:textId="133014A1" w:rsidR="00EC6D53" w:rsidRPr="00894238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894238">
        <w:rPr>
          <w:rFonts w:ascii="Times New Roman" w:eastAsia="Arial" w:hAnsi="Times New Roman" w:cs="Times New Roman"/>
          <w:sz w:val="24"/>
          <w:szCs w:val="24"/>
        </w:rPr>
        <w:t xml:space="preserve">2) </w:t>
      </w:r>
      <w:r w:rsidR="00B60384">
        <w:rPr>
          <w:rFonts w:ascii="Times New Roman" w:eastAsia="Arial" w:hAnsi="Times New Roman" w:cs="Times New Roman"/>
          <w:sz w:val="24"/>
          <w:szCs w:val="24"/>
        </w:rPr>
        <w:t xml:space="preserve">kus </w:t>
      </w:r>
      <w:r w:rsidR="003F1C4B">
        <w:rPr>
          <w:rFonts w:ascii="Times New Roman" w:eastAsia="Arial" w:hAnsi="Times New Roman" w:cs="Times New Roman"/>
          <w:sz w:val="24"/>
          <w:szCs w:val="24"/>
        </w:rPr>
        <w:t>pakutakse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alkohoolse</w:t>
      </w:r>
      <w:r w:rsidR="003F1C4B">
        <w:rPr>
          <w:rFonts w:ascii="Times New Roman" w:eastAsia="Arial" w:hAnsi="Times New Roman" w:cs="Times New Roman"/>
          <w:sz w:val="24"/>
          <w:szCs w:val="24"/>
        </w:rPr>
        <w:t>id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jook</w:t>
      </w:r>
      <w:r w:rsidR="003F1C4B">
        <w:rPr>
          <w:rFonts w:ascii="Times New Roman" w:eastAsia="Arial" w:hAnsi="Times New Roman" w:cs="Times New Roman"/>
          <w:sz w:val="24"/>
          <w:szCs w:val="24"/>
        </w:rPr>
        <w:t>e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või</w:t>
      </w:r>
      <w:r w:rsidR="003F1C4B">
        <w:rPr>
          <w:rFonts w:ascii="Times New Roman" w:eastAsia="Arial" w:hAnsi="Times New Roman" w:cs="Times New Roman"/>
          <w:sz w:val="24"/>
          <w:szCs w:val="24"/>
        </w:rPr>
        <w:t xml:space="preserve"> toimub nende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jaemüük</w:t>
      </w:r>
      <w:r w:rsidR="00952A3A">
        <w:rPr>
          <w:rFonts w:ascii="Times New Roman" w:eastAsia="Arial" w:hAnsi="Times New Roman" w:cs="Times New Roman"/>
          <w:sz w:val="24"/>
          <w:szCs w:val="24"/>
        </w:rPr>
        <w:t>,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v</w:t>
      </w:r>
      <w:r w:rsidR="003F1C4B">
        <w:rPr>
          <w:rFonts w:ascii="Times New Roman" w:eastAsia="Arial" w:hAnsi="Times New Roman" w:cs="Times New Roman"/>
          <w:sz w:val="24"/>
          <w:szCs w:val="24"/>
        </w:rPr>
        <w:t>älja arvatud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 üritus, mis toimub alalise müügikohaga siseruumis; </w:t>
      </w:r>
    </w:p>
    <w:p w14:paraId="44336448" w14:textId="2B3C831D" w:rsidR="00EC6D53" w:rsidRPr="00894238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894238">
        <w:rPr>
          <w:rFonts w:ascii="Times New Roman" w:eastAsia="Arial" w:hAnsi="Times New Roman" w:cs="Times New Roman"/>
          <w:sz w:val="24"/>
          <w:szCs w:val="24"/>
        </w:rPr>
        <w:t>3) m</w:t>
      </w:r>
      <w:r w:rsidRPr="00894238">
        <w:rPr>
          <w:rFonts w:ascii="Times New Roman" w:eastAsia="Calibri" w:hAnsi="Times New Roman" w:cs="Times New Roman"/>
          <w:sz w:val="24"/>
          <w:szCs w:val="24"/>
        </w:rPr>
        <w:t>ida</w:t>
      </w:r>
      <w:r w:rsidR="00B603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0384">
        <w:rPr>
          <w:rFonts w:ascii="Times New Roman" w:eastAsia="Arial" w:hAnsi="Times New Roman" w:cs="Times New Roman"/>
          <w:sz w:val="24"/>
          <w:szCs w:val="24"/>
        </w:rPr>
        <w:t>korraldatakse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0384">
        <w:rPr>
          <w:rFonts w:ascii="Times New Roman" w:eastAsia="Calibri" w:hAnsi="Times New Roman" w:cs="Times New Roman"/>
          <w:sz w:val="24"/>
          <w:szCs w:val="24"/>
        </w:rPr>
        <w:t xml:space="preserve">selleks </w:t>
      </w:r>
      <w:r w:rsidR="00952A3A">
        <w:rPr>
          <w:rFonts w:ascii="Times New Roman" w:eastAsia="Calibri" w:hAnsi="Times New Roman" w:cs="Times New Roman"/>
          <w:sz w:val="24"/>
          <w:szCs w:val="24"/>
        </w:rPr>
        <w:t xml:space="preserve">mitte </w:t>
      </w:r>
      <w:r w:rsidR="00B60384">
        <w:rPr>
          <w:rFonts w:ascii="Times New Roman" w:eastAsia="Calibri" w:hAnsi="Times New Roman" w:cs="Times New Roman"/>
          <w:sz w:val="24"/>
          <w:szCs w:val="24"/>
        </w:rPr>
        <w:t>ette</w:t>
      </w:r>
      <w:r w:rsidR="00952A3A">
        <w:rPr>
          <w:rFonts w:ascii="Times New Roman" w:eastAsia="Calibri" w:hAnsi="Times New Roman" w:cs="Times New Roman"/>
          <w:sz w:val="24"/>
          <w:szCs w:val="24"/>
        </w:rPr>
        <w:t xml:space="preserve"> nähtud</w:t>
      </w:r>
      <w:r w:rsidR="00B603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ehitises või kohas või </w:t>
      </w:r>
      <w:r w:rsidRPr="00894238">
        <w:rPr>
          <w:rFonts w:ascii="Times New Roman" w:eastAsia="Arial" w:hAnsi="Times New Roman" w:cs="Times New Roman"/>
          <w:sz w:val="24"/>
          <w:szCs w:val="24"/>
        </w:rPr>
        <w:t xml:space="preserve">õhuruumis; </w:t>
      </w:r>
    </w:p>
    <w:p w14:paraId="029AE617" w14:textId="0D2B4A7E" w:rsidR="00EC6D53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3C213E">
        <w:rPr>
          <w:rFonts w:ascii="Times New Roman" w:eastAsia="Arial" w:hAnsi="Times New Roman" w:cs="Times New Roman"/>
          <w:sz w:val="24"/>
          <w:szCs w:val="24"/>
        </w:rPr>
        <w:t xml:space="preserve">4) </w:t>
      </w:r>
      <w:r w:rsidR="00B60384" w:rsidRPr="003C213E">
        <w:rPr>
          <w:rFonts w:ascii="Times New Roman" w:eastAsia="Arial" w:hAnsi="Times New Roman" w:cs="Times New Roman"/>
          <w:sz w:val="24"/>
          <w:szCs w:val="24"/>
        </w:rPr>
        <w:t>kus</w:t>
      </w:r>
      <w:r w:rsidRPr="003C213E">
        <w:rPr>
          <w:rFonts w:ascii="Times New Roman" w:eastAsia="Calibri" w:hAnsi="Times New Roman" w:cs="Times New Roman"/>
          <w:sz w:val="24"/>
          <w:szCs w:val="24"/>
        </w:rPr>
        <w:t xml:space="preserve"> kasutatakse </w:t>
      </w:r>
      <w:proofErr w:type="spellStart"/>
      <w:r w:rsidR="003C213E" w:rsidRPr="003C213E">
        <w:rPr>
          <w:rFonts w:ascii="Times New Roman" w:eastAsia="Calibri" w:hAnsi="Times New Roman" w:cs="Times New Roman"/>
          <w:sz w:val="24"/>
          <w:szCs w:val="24"/>
        </w:rPr>
        <w:t>suuremõõtmelist</w:t>
      </w:r>
      <w:proofErr w:type="spellEnd"/>
      <w:r w:rsidR="003C213E" w:rsidRPr="003C213E">
        <w:rPr>
          <w:rFonts w:ascii="Times New Roman" w:eastAsia="Calibri" w:hAnsi="Times New Roman" w:cs="Times New Roman"/>
          <w:sz w:val="24"/>
          <w:szCs w:val="24"/>
        </w:rPr>
        <w:t xml:space="preserve"> teisaldatavat </w:t>
      </w:r>
      <w:r w:rsidRPr="003C213E">
        <w:rPr>
          <w:rFonts w:ascii="Times New Roman" w:eastAsia="Calibri" w:hAnsi="Times New Roman" w:cs="Times New Roman"/>
          <w:sz w:val="24"/>
          <w:szCs w:val="24"/>
        </w:rPr>
        <w:t>tribüün</w:t>
      </w:r>
      <w:r w:rsidR="00B60384" w:rsidRPr="003C213E">
        <w:rPr>
          <w:rFonts w:ascii="Times New Roman" w:eastAsia="Calibri" w:hAnsi="Times New Roman" w:cs="Times New Roman"/>
          <w:sz w:val="24"/>
          <w:szCs w:val="24"/>
        </w:rPr>
        <w:t>i</w:t>
      </w:r>
      <w:r w:rsidRPr="003C213E">
        <w:rPr>
          <w:rFonts w:ascii="Times New Roman" w:eastAsia="Calibri" w:hAnsi="Times New Roman" w:cs="Times New Roman"/>
          <w:sz w:val="24"/>
          <w:szCs w:val="24"/>
        </w:rPr>
        <w:t>, lava, telk</w:t>
      </w:r>
      <w:r w:rsidR="00B60384" w:rsidRPr="003C213E">
        <w:rPr>
          <w:rFonts w:ascii="Times New Roman" w:eastAsia="Calibri" w:hAnsi="Times New Roman" w:cs="Times New Roman"/>
          <w:sz w:val="24"/>
          <w:szCs w:val="24"/>
        </w:rPr>
        <w:t>i</w:t>
      </w:r>
      <w:r w:rsidRPr="003C213E">
        <w:rPr>
          <w:rFonts w:ascii="Times New Roman" w:eastAsia="Calibri" w:hAnsi="Times New Roman" w:cs="Times New Roman"/>
          <w:sz w:val="24"/>
          <w:szCs w:val="24"/>
        </w:rPr>
        <w:t xml:space="preserve"> või </w:t>
      </w:r>
      <w:r w:rsidR="00894238" w:rsidRPr="003C213E">
        <w:rPr>
          <w:rFonts w:ascii="Times New Roman" w:eastAsia="Calibri" w:hAnsi="Times New Roman" w:cs="Times New Roman"/>
          <w:sz w:val="24"/>
          <w:szCs w:val="24"/>
        </w:rPr>
        <w:t>muu</w:t>
      </w:r>
      <w:r w:rsidR="00B60384" w:rsidRPr="003C213E">
        <w:rPr>
          <w:rFonts w:ascii="Times New Roman" w:eastAsia="Calibri" w:hAnsi="Times New Roman" w:cs="Times New Roman"/>
          <w:sz w:val="24"/>
          <w:szCs w:val="24"/>
        </w:rPr>
        <w:t>d</w:t>
      </w:r>
      <w:r w:rsidR="00894238" w:rsidRPr="003C2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4F87" w:rsidRPr="003C2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213E">
        <w:rPr>
          <w:rFonts w:ascii="Times New Roman" w:eastAsia="Calibri" w:hAnsi="Times New Roman" w:cs="Times New Roman"/>
          <w:sz w:val="24"/>
          <w:szCs w:val="24"/>
        </w:rPr>
        <w:t>konstruktsioon</w:t>
      </w:r>
      <w:r w:rsidR="00B60384" w:rsidRPr="003C213E">
        <w:rPr>
          <w:rFonts w:ascii="Times New Roman" w:eastAsia="Calibri" w:hAnsi="Times New Roman" w:cs="Times New Roman"/>
          <w:sz w:val="24"/>
          <w:szCs w:val="24"/>
        </w:rPr>
        <w:t>i</w:t>
      </w:r>
      <w:del w:id="153" w:author="Mari Koik" w:date="2024-06-26T14:49:00Z">
        <w:r w:rsidR="00DF7DA8" w:rsidRPr="003C213E" w:rsidDel="00B822F6">
          <w:rPr>
            <w:rFonts w:ascii="Times New Roman" w:eastAsia="Calibri" w:hAnsi="Times New Roman" w:cs="Times New Roman"/>
            <w:sz w:val="24"/>
            <w:szCs w:val="24"/>
          </w:rPr>
          <w:delText>,</w:delText>
        </w:r>
      </w:del>
      <w:r w:rsidRPr="003C213E">
        <w:rPr>
          <w:rFonts w:ascii="Times New Roman" w:eastAsia="Calibri" w:hAnsi="Times New Roman" w:cs="Times New Roman"/>
          <w:sz w:val="24"/>
          <w:szCs w:val="24"/>
        </w:rPr>
        <w:t xml:space="preserve"> või inimese elule ja tervisele oht</w:t>
      </w:r>
      <w:ins w:id="154" w:author="Mari Koik" w:date="2024-06-27T13:19:00Z">
        <w:r w:rsidR="00AD2058">
          <w:rPr>
            <w:rFonts w:ascii="Times New Roman" w:eastAsia="Calibri" w:hAnsi="Times New Roman" w:cs="Times New Roman"/>
            <w:sz w:val="24"/>
            <w:szCs w:val="24"/>
          </w:rPr>
          <w:t>likku</w:t>
        </w:r>
      </w:ins>
      <w:del w:id="155" w:author="Mari Koik" w:date="2024-06-27T13:19:00Z">
        <w:r w:rsidRPr="003C213E" w:rsidDel="00AD2058">
          <w:rPr>
            <w:rFonts w:ascii="Times New Roman" w:eastAsia="Calibri" w:hAnsi="Times New Roman" w:cs="Times New Roman"/>
            <w:sz w:val="24"/>
            <w:szCs w:val="24"/>
          </w:rPr>
          <w:delText>u kujutavat</w:delText>
        </w:r>
      </w:del>
      <w:r w:rsidRPr="003C2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7DA8" w:rsidRPr="003C213E">
        <w:rPr>
          <w:rFonts w:ascii="Times New Roman" w:eastAsia="Calibri" w:hAnsi="Times New Roman" w:cs="Times New Roman"/>
          <w:sz w:val="24"/>
          <w:szCs w:val="24"/>
        </w:rPr>
        <w:t xml:space="preserve">muud </w:t>
      </w:r>
      <w:r w:rsidRPr="003C213E">
        <w:rPr>
          <w:rFonts w:ascii="Times New Roman" w:eastAsia="Calibri" w:hAnsi="Times New Roman" w:cs="Times New Roman"/>
          <w:sz w:val="24"/>
          <w:szCs w:val="24"/>
        </w:rPr>
        <w:t>lisainventari</w:t>
      </w:r>
      <w:r w:rsidR="00894238" w:rsidRPr="003C213E">
        <w:rPr>
          <w:rFonts w:ascii="Times New Roman" w:eastAsia="Calibri" w:hAnsi="Times New Roman" w:cs="Times New Roman"/>
          <w:sz w:val="24"/>
          <w:szCs w:val="24"/>
        </w:rPr>
        <w:t>;</w:t>
      </w:r>
      <w:r w:rsidR="00A94F8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79C239" w14:textId="06200641" w:rsidR="00EC6D53" w:rsidRDefault="00EC6D53" w:rsidP="00EC6D53">
      <w:pPr>
        <w:rPr>
          <w:rFonts w:ascii="Times New Roman" w:eastAsia="Arial" w:hAnsi="Times New Roman" w:cs="Times New Roman"/>
          <w:sz w:val="24"/>
          <w:szCs w:val="24"/>
        </w:rPr>
      </w:pPr>
      <w:r w:rsidRPr="008A6907">
        <w:rPr>
          <w:rFonts w:ascii="Times New Roman" w:eastAsia="Arial" w:hAnsi="Times New Roman" w:cs="Times New Roman"/>
          <w:sz w:val="24"/>
          <w:szCs w:val="24"/>
        </w:rPr>
        <w:t xml:space="preserve">5) </w:t>
      </w:r>
      <w:r w:rsidR="00DF7DA8" w:rsidRPr="008A6907">
        <w:rPr>
          <w:rFonts w:ascii="Times New Roman" w:eastAsia="Arial" w:hAnsi="Times New Roman" w:cs="Times New Roman"/>
          <w:sz w:val="24"/>
          <w:szCs w:val="24"/>
        </w:rPr>
        <w:t>kus</w:t>
      </w:r>
      <w:r w:rsidRPr="008A6907">
        <w:rPr>
          <w:rFonts w:ascii="Times New Roman" w:eastAsia="Arial" w:hAnsi="Times New Roman" w:cs="Times New Roman"/>
          <w:sz w:val="24"/>
          <w:szCs w:val="24"/>
        </w:rPr>
        <w:t xml:space="preserve"> </w:t>
      </w:r>
      <w:ins w:id="156" w:author="Mari Koik" w:date="2024-06-26T14:50:00Z">
        <w:r w:rsidR="00B822F6">
          <w:rPr>
            <w:rFonts w:ascii="Times New Roman" w:eastAsia="Arial" w:hAnsi="Times New Roman" w:cs="Times New Roman"/>
            <w:sz w:val="24"/>
            <w:szCs w:val="24"/>
          </w:rPr>
          <w:t xml:space="preserve">korraldaja </w:t>
        </w:r>
      </w:ins>
      <w:r w:rsidRPr="008A6907">
        <w:rPr>
          <w:rFonts w:ascii="Times New Roman" w:eastAsia="Arial" w:hAnsi="Times New Roman" w:cs="Times New Roman"/>
          <w:sz w:val="24"/>
          <w:szCs w:val="24"/>
        </w:rPr>
        <w:t>kasuta</w:t>
      </w:r>
      <w:ins w:id="157" w:author="Mari Koik" w:date="2024-06-26T14:50:00Z">
        <w:r w:rsidR="00B822F6">
          <w:rPr>
            <w:rFonts w:ascii="Times New Roman" w:eastAsia="Arial" w:hAnsi="Times New Roman" w:cs="Times New Roman"/>
            <w:sz w:val="24"/>
            <w:szCs w:val="24"/>
          </w:rPr>
          <w:t>b</w:t>
        </w:r>
      </w:ins>
      <w:del w:id="158" w:author="Mari Koik" w:date="2024-06-26T14:50:00Z">
        <w:r w:rsidRPr="008A6907" w:rsidDel="00B822F6">
          <w:rPr>
            <w:rFonts w:ascii="Times New Roman" w:eastAsia="Arial" w:hAnsi="Times New Roman" w:cs="Times New Roman"/>
            <w:sz w:val="24"/>
            <w:szCs w:val="24"/>
          </w:rPr>
          <w:delText>takse</w:delText>
        </w:r>
      </w:del>
      <w:r w:rsidRPr="008A690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42F49">
        <w:rPr>
          <w:rFonts w:ascii="Times New Roman" w:eastAsia="Arial" w:hAnsi="Times New Roman" w:cs="Times New Roman"/>
          <w:sz w:val="24"/>
          <w:szCs w:val="24"/>
        </w:rPr>
        <w:t>pürotehnilisi tooteid</w:t>
      </w:r>
      <w:del w:id="159" w:author="Mari Koik" w:date="2024-06-26T14:50:00Z">
        <w:r w:rsidR="00770B63" w:rsidRPr="00E42F49" w:rsidDel="00B822F6">
          <w:rPr>
            <w:rFonts w:ascii="Times New Roman" w:eastAsia="Arial" w:hAnsi="Times New Roman" w:cs="Times New Roman"/>
            <w:sz w:val="24"/>
            <w:szCs w:val="24"/>
          </w:rPr>
          <w:delText xml:space="preserve"> </w:delText>
        </w:r>
        <w:r w:rsidR="00770B63" w:rsidRPr="00E24911" w:rsidDel="00B822F6">
          <w:rPr>
            <w:rFonts w:ascii="Times New Roman" w:eastAsia="Arial" w:hAnsi="Times New Roman" w:cs="Times New Roman"/>
            <w:sz w:val="24"/>
            <w:szCs w:val="24"/>
          </w:rPr>
          <w:delText>korraldaja poolt</w:delText>
        </w:r>
      </w:del>
      <w:r w:rsidR="002A2B35" w:rsidRPr="00E24911">
        <w:rPr>
          <w:rFonts w:ascii="Times New Roman" w:eastAsia="Arial" w:hAnsi="Times New Roman" w:cs="Times New Roman"/>
          <w:sz w:val="24"/>
          <w:szCs w:val="24"/>
        </w:rPr>
        <w:t>;</w:t>
      </w:r>
    </w:p>
    <w:p w14:paraId="495F58B5" w14:textId="3AE3E59F" w:rsidR="00447AEB" w:rsidRDefault="00447AEB" w:rsidP="00EC6D53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bookmarkStart w:id="160" w:name="_Hlk167784342"/>
      <w:r w:rsidRPr="00D92492">
        <w:rPr>
          <w:rFonts w:ascii="Times New Roman" w:eastAsia="Arial" w:hAnsi="Times New Roman" w:cs="Times New Roman"/>
          <w:sz w:val="24"/>
          <w:szCs w:val="24"/>
        </w:rPr>
        <w:t>6)</w:t>
      </w:r>
      <w:r w:rsidR="00252810" w:rsidRPr="00760027">
        <w:rPr>
          <w:rFonts w:ascii="Times New Roman" w:eastAsia="Arial" w:hAnsi="Times New Roman" w:cs="Times New Roman"/>
          <w:sz w:val="24"/>
          <w:szCs w:val="24"/>
        </w:rPr>
        <w:t xml:space="preserve"> </w:t>
      </w:r>
      <w:commentRangeStart w:id="161"/>
      <w:r w:rsidR="00252810" w:rsidRPr="00760027">
        <w:rPr>
          <w:rFonts w:ascii="Times New Roman" w:eastAsia="Arial" w:hAnsi="Times New Roman" w:cs="Times New Roman"/>
          <w:sz w:val="24"/>
          <w:szCs w:val="24"/>
        </w:rPr>
        <w:t xml:space="preserve">mis toimub </w:t>
      </w:r>
      <w:r w:rsidR="00421CDF" w:rsidRPr="00760027">
        <w:rPr>
          <w:rFonts w:ascii="Times New Roman" w:eastAsia="Arial" w:hAnsi="Times New Roman" w:cs="Times New Roman"/>
          <w:sz w:val="24"/>
          <w:szCs w:val="24"/>
        </w:rPr>
        <w:t xml:space="preserve">välitingimustes </w:t>
      </w:r>
      <w:r w:rsidR="00252810" w:rsidRPr="007600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ajavahemikus kella 22.00-st kuni 6.00-ni, puhkepäevale eelneval ööl kella 00.00-st kuni 7.00-ni</w:t>
      </w:r>
      <w:r w:rsidR="007A5B76" w:rsidRPr="007600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 võib tekitada </w:t>
      </w:r>
      <w:r w:rsidR="007A5B76" w:rsidRPr="00AD776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kestvalt</w:t>
      </w:r>
      <w:r w:rsidR="007A5B76" w:rsidRPr="007600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või korduvalt teist isikut oluliselt häirivat müra või valgusefekte</w:t>
      </w:r>
      <w:commentRangeEnd w:id="161"/>
      <w:r w:rsidR="00AD2058">
        <w:rPr>
          <w:rStyle w:val="Kommentaariviide"/>
        </w:rPr>
        <w:commentReference w:id="161"/>
      </w:r>
      <w:r w:rsidR="007600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53ECCD5B" w14:textId="77777777" w:rsidR="002A2B35" w:rsidRPr="00760027" w:rsidRDefault="002A2B35" w:rsidP="00EC6D53">
      <w:pPr>
        <w:rPr>
          <w:rFonts w:ascii="Times New Roman" w:eastAsia="Arial" w:hAnsi="Times New Roman" w:cs="Times New Roman"/>
          <w:sz w:val="24"/>
          <w:szCs w:val="24"/>
        </w:rPr>
      </w:pPr>
    </w:p>
    <w:bookmarkEnd w:id="160"/>
    <w:p w14:paraId="367998FA" w14:textId="736FA4FD" w:rsidR="003127B0" w:rsidRPr="000C75B2" w:rsidRDefault="007C0D27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0C75B2">
        <w:rPr>
          <w:rFonts w:ascii="Times New Roman" w:eastAsia="Calibri" w:hAnsi="Times New Roman" w:cs="Times New Roman"/>
          <w:sz w:val="24"/>
          <w:szCs w:val="24"/>
        </w:rPr>
        <w:t>(3) Käesoleva paragrahvi lõikes 1 nimetamata spordiüritus</w:t>
      </w:r>
      <w:del w:id="162" w:author="Mari Koik" w:date="2024-06-26T19:41:00Z">
        <w:r w:rsidRPr="000C75B2" w:rsidDel="00AD776D">
          <w:rPr>
            <w:rFonts w:ascii="Times New Roman" w:eastAsia="Calibri" w:hAnsi="Times New Roman" w:cs="Times New Roman"/>
            <w:sz w:val="24"/>
            <w:szCs w:val="24"/>
          </w:rPr>
          <w:delText>t</w:delText>
        </w:r>
      </w:del>
      <w:r w:rsidRPr="000C75B2">
        <w:rPr>
          <w:rFonts w:ascii="Times New Roman" w:eastAsia="Calibri" w:hAnsi="Times New Roman" w:cs="Times New Roman"/>
          <w:sz w:val="24"/>
          <w:szCs w:val="24"/>
        </w:rPr>
        <w:t xml:space="preserve">e </w:t>
      </w:r>
      <w:del w:id="163" w:author="Mari Koik" w:date="2024-06-26T19:41:00Z">
        <w:r w:rsidRPr="000C75B2" w:rsidDel="00AD776D">
          <w:rPr>
            <w:rFonts w:ascii="Times New Roman" w:eastAsia="Calibri" w:hAnsi="Times New Roman" w:cs="Times New Roman"/>
            <w:sz w:val="24"/>
            <w:szCs w:val="24"/>
          </w:rPr>
          <w:delText xml:space="preserve">puhul </w:delText>
        </w:r>
      </w:del>
      <w:ins w:id="164" w:author="Mari Koik" w:date="2024-06-26T19:41:00Z">
        <w:r w:rsidR="00AD776D">
          <w:rPr>
            <w:rFonts w:ascii="Times New Roman" w:eastAsia="Calibri" w:hAnsi="Times New Roman" w:cs="Times New Roman"/>
            <w:sz w:val="24"/>
            <w:szCs w:val="24"/>
          </w:rPr>
          <w:t>korraldamise nõuded</w:t>
        </w:r>
        <w:r w:rsidR="00AD776D" w:rsidRPr="000C75B2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r w:rsidRPr="000C75B2">
        <w:rPr>
          <w:rFonts w:ascii="Times New Roman" w:eastAsia="Calibri" w:hAnsi="Times New Roman" w:cs="Times New Roman"/>
          <w:sz w:val="24"/>
          <w:szCs w:val="24"/>
        </w:rPr>
        <w:t xml:space="preserve">on kohaliku omavalitsuse üksusel õigus </w:t>
      </w:r>
      <w:del w:id="165" w:author="Mari Koik" w:date="2024-06-26T19:41:00Z">
        <w:r w:rsidR="00894238" w:rsidRPr="000C75B2" w:rsidDel="00AD776D">
          <w:rPr>
            <w:rFonts w:ascii="Times New Roman" w:eastAsia="Calibri" w:hAnsi="Times New Roman" w:cs="Times New Roman"/>
            <w:sz w:val="24"/>
            <w:szCs w:val="24"/>
          </w:rPr>
          <w:delText xml:space="preserve">spordiürituse korraldamise nõuded </w:delText>
        </w:r>
      </w:del>
      <w:r w:rsidR="00894238" w:rsidRPr="000C75B2">
        <w:rPr>
          <w:rFonts w:ascii="Times New Roman" w:eastAsia="Calibri" w:hAnsi="Times New Roman" w:cs="Times New Roman"/>
          <w:sz w:val="24"/>
          <w:szCs w:val="24"/>
        </w:rPr>
        <w:t>kehtestada</w:t>
      </w:r>
      <w:r w:rsidRPr="000C75B2">
        <w:rPr>
          <w:rFonts w:ascii="Times New Roman" w:eastAsia="Calibri" w:hAnsi="Times New Roman" w:cs="Times New Roman"/>
          <w:sz w:val="24"/>
          <w:szCs w:val="24"/>
        </w:rPr>
        <w:t xml:space="preserve"> korrakaitseseaduse §</w:t>
      </w:r>
      <w:r w:rsidR="00DF7DA8">
        <w:rPr>
          <w:rFonts w:ascii="Times New Roman" w:eastAsia="Calibri" w:hAnsi="Times New Roman" w:cs="Times New Roman"/>
          <w:sz w:val="24"/>
          <w:szCs w:val="24"/>
        </w:rPr>
        <w:t> </w:t>
      </w:r>
      <w:r w:rsidR="00894238" w:rsidRPr="000C75B2">
        <w:rPr>
          <w:rFonts w:ascii="Times New Roman" w:eastAsia="Calibri" w:hAnsi="Times New Roman" w:cs="Times New Roman"/>
          <w:sz w:val="24"/>
          <w:szCs w:val="24"/>
        </w:rPr>
        <w:t>59 lõike 1</w:t>
      </w:r>
      <w:r w:rsidRPr="000C75B2">
        <w:rPr>
          <w:rFonts w:ascii="Times New Roman" w:eastAsia="Calibri" w:hAnsi="Times New Roman" w:cs="Times New Roman"/>
          <w:sz w:val="24"/>
          <w:szCs w:val="24"/>
        </w:rPr>
        <w:t xml:space="preserve"> alusel </w:t>
      </w:r>
      <w:r w:rsidR="00894238" w:rsidRPr="000C75B2">
        <w:rPr>
          <w:rFonts w:ascii="Times New Roman" w:eastAsia="Calibri" w:hAnsi="Times New Roman" w:cs="Times New Roman"/>
          <w:sz w:val="24"/>
          <w:szCs w:val="24"/>
        </w:rPr>
        <w:t>kehtestatava määrusega.</w:t>
      </w:r>
    </w:p>
    <w:p w14:paraId="655CBFD1" w14:textId="6C48D5E2" w:rsidR="003127B0" w:rsidRPr="000C75B2" w:rsidRDefault="003127B0" w:rsidP="00EC6D53">
      <w:pPr>
        <w:rPr>
          <w:rFonts w:ascii="Times New Roman" w:eastAsia="Calibri" w:hAnsi="Times New Roman" w:cs="Times New Roman"/>
          <w:sz w:val="24"/>
          <w:szCs w:val="24"/>
        </w:rPr>
      </w:pPr>
    </w:p>
    <w:p w14:paraId="3BE1821D" w14:textId="1ED11DBB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>(</w:t>
      </w:r>
      <w:r w:rsidR="00180A0B">
        <w:rPr>
          <w:rFonts w:ascii="Times New Roman" w:eastAsia="Calibri" w:hAnsi="Times New Roman" w:cs="Times New Roman"/>
          <w:sz w:val="24"/>
          <w:szCs w:val="24"/>
        </w:rPr>
        <w:t>4</w:t>
      </w:r>
      <w:r w:rsidRPr="00894238">
        <w:rPr>
          <w:rFonts w:ascii="Times New Roman" w:eastAsia="Calibri" w:hAnsi="Times New Roman" w:cs="Times New Roman"/>
          <w:sz w:val="24"/>
          <w:szCs w:val="24"/>
        </w:rPr>
        <w:t>) Spordiürituse korraldaja (edaspidi </w:t>
      </w:r>
      <w:r w:rsidRPr="008E0132">
        <w:rPr>
          <w:rFonts w:ascii="Times New Roman" w:eastAsia="Calibri" w:hAnsi="Times New Roman" w:cs="Times New Roman"/>
          <w:i/>
          <w:iCs/>
          <w:sz w:val="24"/>
          <w:szCs w:val="24"/>
        </w:rPr>
        <w:t>korraldaja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) esitab </w:t>
      </w:r>
      <w:del w:id="166" w:author="Mari Koik" w:date="2024-06-27T13:39:00Z">
        <w:r w:rsidRPr="00894238" w:rsidDel="00ED4A18">
          <w:rPr>
            <w:rFonts w:ascii="Times New Roman" w:eastAsia="Calibri" w:hAnsi="Times New Roman" w:cs="Times New Roman"/>
            <w:sz w:val="24"/>
            <w:szCs w:val="24"/>
          </w:rPr>
          <w:delText xml:space="preserve">vähemalt </w:delText>
        </w:r>
      </w:del>
      <w:ins w:id="167" w:author="Mari Koik" w:date="2024-06-27T13:39:00Z">
        <w:r w:rsidR="00ED4A18">
          <w:rPr>
            <w:rFonts w:ascii="Times New Roman" w:eastAsia="Calibri" w:hAnsi="Times New Roman" w:cs="Times New Roman"/>
            <w:sz w:val="24"/>
            <w:szCs w:val="24"/>
          </w:rPr>
          <w:t>hilj</w:t>
        </w:r>
        <w:r w:rsidR="00ED4A18" w:rsidRPr="00894238">
          <w:rPr>
            <w:rFonts w:ascii="Times New Roman" w:eastAsia="Calibri" w:hAnsi="Times New Roman" w:cs="Times New Roman"/>
            <w:sz w:val="24"/>
            <w:szCs w:val="24"/>
          </w:rPr>
          <w:t xml:space="preserve">emalt </w:t>
        </w:r>
      </w:ins>
      <w:r w:rsidRPr="00894238">
        <w:rPr>
          <w:rFonts w:ascii="Times New Roman" w:eastAsia="Calibri" w:hAnsi="Times New Roman" w:cs="Times New Roman"/>
          <w:sz w:val="24"/>
          <w:szCs w:val="24"/>
        </w:rPr>
        <w:t>üks kuu</w:t>
      </w:r>
      <w:r w:rsidRPr="00894238">
        <w:rPr>
          <w:rFonts w:ascii="Times New Roman" w:eastAsia="Times New Roman" w:hAnsi="Times New Roman" w:cs="Times New Roman"/>
          <w:sz w:val="24"/>
          <w:szCs w:val="24"/>
        </w:rPr>
        <w:t xml:space="preserve"> enne 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spordiürituse korraldamise päeva loa saamiseks kirjaliku taotluse, milles </w:t>
      </w:r>
      <w:del w:id="168" w:author="Mari Koik" w:date="2024-06-27T13:40:00Z">
        <w:r w:rsidRPr="00894238" w:rsidDel="00ED4A18">
          <w:rPr>
            <w:rFonts w:ascii="Times New Roman" w:eastAsia="Calibri" w:hAnsi="Times New Roman" w:cs="Times New Roman"/>
            <w:sz w:val="24"/>
            <w:szCs w:val="24"/>
          </w:rPr>
          <w:delText>märgitakse</w:delText>
        </w:r>
      </w:del>
      <w:ins w:id="169" w:author="Mari Koik" w:date="2024-06-27T13:40:00Z">
        <w:r w:rsidR="00ED4A18" w:rsidRPr="00894238">
          <w:rPr>
            <w:rFonts w:ascii="Times New Roman" w:eastAsia="Calibri" w:hAnsi="Times New Roman" w:cs="Times New Roman"/>
            <w:sz w:val="24"/>
            <w:szCs w:val="24"/>
          </w:rPr>
          <w:t>märgi</w:t>
        </w:r>
        <w:r w:rsidR="00ED4A18">
          <w:rPr>
            <w:rFonts w:ascii="Times New Roman" w:eastAsia="Calibri" w:hAnsi="Times New Roman" w:cs="Times New Roman"/>
            <w:sz w:val="24"/>
            <w:szCs w:val="24"/>
          </w:rPr>
          <w:t>b</w:t>
        </w:r>
      </w:ins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554969FA" w14:textId="6BEF747D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1) spordiürituse </w:t>
      </w:r>
      <w:ins w:id="170" w:author="Mari Koik" w:date="2024-06-26T19:43:00Z">
        <w:r w:rsidR="00AD776D">
          <w:rPr>
            <w:rFonts w:ascii="Times New Roman" w:eastAsia="Calibri" w:hAnsi="Times New Roman" w:cs="Times New Roman"/>
            <w:sz w:val="24"/>
            <w:szCs w:val="24"/>
          </w:rPr>
          <w:t>ni</w:t>
        </w:r>
      </w:ins>
      <w:ins w:id="171" w:author="Mari Koik" w:date="2024-06-26T19:44:00Z">
        <w:r w:rsidR="00AD776D">
          <w:rPr>
            <w:rFonts w:ascii="Times New Roman" w:eastAsia="Calibri" w:hAnsi="Times New Roman" w:cs="Times New Roman"/>
            <w:sz w:val="24"/>
            <w:szCs w:val="24"/>
          </w:rPr>
          <w:t xml:space="preserve">mi või </w:t>
        </w:r>
      </w:ins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nimetus, selle toimumise aeg ja koht; </w:t>
      </w:r>
    </w:p>
    <w:p w14:paraId="7C7374AF" w14:textId="5B2CAAF6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>2) korraldaja nimi</w:t>
      </w:r>
      <w:ins w:id="172" w:author="Mari Koik" w:date="2024-06-26T19:44:00Z">
        <w:r w:rsidR="00AD776D">
          <w:rPr>
            <w:rFonts w:ascii="Times New Roman" w:eastAsia="Calibri" w:hAnsi="Times New Roman" w:cs="Times New Roman"/>
            <w:sz w:val="24"/>
            <w:szCs w:val="24"/>
          </w:rPr>
          <w:t xml:space="preserve"> või nimetus</w:t>
        </w:r>
      </w:ins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, elukoht või aadress, sünniaeg või registrikood; </w:t>
      </w:r>
    </w:p>
    <w:p w14:paraId="745047BF" w14:textId="1C6AC43F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894238">
        <w:rPr>
          <w:rFonts w:ascii="Times New Roman" w:eastAsia="Times New Roman" w:hAnsi="Times New Roman" w:cs="Times New Roman"/>
          <w:sz w:val="24"/>
          <w:szCs w:val="24"/>
        </w:rPr>
        <w:t>osalevate klubide või koondiste nimed</w:t>
      </w:r>
      <w:ins w:id="173" w:author="Mari Koik" w:date="2024-06-26T19:55:00Z">
        <w:r w:rsidR="0086495F">
          <w:rPr>
            <w:rFonts w:ascii="Times New Roman" w:eastAsia="Times New Roman" w:hAnsi="Times New Roman" w:cs="Times New Roman"/>
            <w:sz w:val="24"/>
            <w:szCs w:val="24"/>
          </w:rPr>
          <w:t xml:space="preserve"> või nimetused</w:t>
        </w:r>
      </w:ins>
      <w:r w:rsidRPr="00894238">
        <w:rPr>
          <w:rFonts w:ascii="Times New Roman" w:eastAsia="Times New Roman" w:hAnsi="Times New Roman" w:cs="Times New Roman"/>
          <w:sz w:val="24"/>
          <w:szCs w:val="24"/>
        </w:rPr>
        <w:t>, kui see on kohane;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6DD5310" w14:textId="07B4B11C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>4) eeldatav pealtvaatajate arv</w:t>
      </w:r>
      <w:r w:rsidR="00DF7DA8">
        <w:rPr>
          <w:rFonts w:ascii="Times New Roman" w:eastAsia="Calibri" w:hAnsi="Times New Roman" w:cs="Times New Roman"/>
          <w:sz w:val="24"/>
          <w:szCs w:val="24"/>
        </w:rPr>
        <w:t xml:space="preserve"> ja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iga võistkonna</w:t>
      </w:r>
      <w:ins w:id="174" w:author="Mari Koik" w:date="2024-06-27T13:41:00Z">
        <w:r w:rsidR="00ED4A18">
          <w:rPr>
            <w:rFonts w:ascii="Times New Roman" w:eastAsia="Calibri" w:hAnsi="Times New Roman" w:cs="Times New Roman"/>
            <w:sz w:val="24"/>
            <w:szCs w:val="24"/>
          </w:rPr>
          <w:t xml:space="preserve"> eeldatav</w:t>
        </w:r>
      </w:ins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toetajate arv eraldi; </w:t>
      </w:r>
    </w:p>
    <w:p w14:paraId="33C85D36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5) andmed isiku kohta, kes vastutab avaliku korra ja turvalisuse eest; </w:t>
      </w:r>
    </w:p>
    <w:p w14:paraId="28F0BF08" w14:textId="1F4E124C" w:rsidR="00236B05" w:rsidRPr="004069A8" w:rsidRDefault="00236B05" w:rsidP="00EC6D5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175" w:name="_Hlk167784386"/>
      <w:r w:rsidRPr="002A2B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lastRenderedPageBreak/>
        <w:t>6) andmed turvaettevõtja kohta ja turvategevuse seaduse § 4 lõike 3 alusel kehtestatud turvategevuse eeskirja kohaselt koostatud turvaplaan korra pidamiseks või korraldajapoolsete korrapidajate arv ja nende tööülesannete kirjeldus</w:t>
      </w:r>
      <w:bookmarkEnd w:id="175"/>
      <w:r w:rsidRPr="002A2B3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</w:p>
    <w:p w14:paraId="04E752C6" w14:textId="0DA5B3D6" w:rsidR="00EC6D53" w:rsidRPr="004069A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4069A8">
        <w:rPr>
          <w:rFonts w:ascii="Times New Roman" w:eastAsia="Calibri" w:hAnsi="Times New Roman" w:cs="Times New Roman"/>
          <w:sz w:val="24"/>
          <w:szCs w:val="24"/>
        </w:rPr>
        <w:t xml:space="preserve">7) andmed piletimüügi korraldamise kohta; </w:t>
      </w:r>
    </w:p>
    <w:p w14:paraId="395F3B50" w14:textId="722FF06F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>8) andmed osalevate võistkondade toetajate üksteisest eraldamise korrald</w:t>
      </w:r>
      <w:ins w:id="176" w:author="Mari Koik" w:date="2024-06-26T20:03:00Z">
        <w:r w:rsidR="0086495F">
          <w:rPr>
            <w:rFonts w:ascii="Times New Roman" w:eastAsia="Calibri" w:hAnsi="Times New Roman" w:cs="Times New Roman"/>
            <w:sz w:val="24"/>
            <w:szCs w:val="24"/>
          </w:rPr>
          <w:t>u</w:t>
        </w:r>
      </w:ins>
      <w:del w:id="177" w:author="Mari Koik" w:date="2024-06-26T20:03:00Z">
        <w:r w:rsidRPr="00894238" w:rsidDel="0086495F">
          <w:rPr>
            <w:rFonts w:ascii="Times New Roman" w:eastAsia="Calibri" w:hAnsi="Times New Roman" w:cs="Times New Roman"/>
            <w:sz w:val="24"/>
            <w:szCs w:val="24"/>
          </w:rPr>
          <w:delText>ami</w:delText>
        </w:r>
      </w:del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se kohta; </w:t>
      </w:r>
    </w:p>
    <w:p w14:paraId="15734D8C" w14:textId="03F9AC4D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r w:rsidR="00ED1669">
        <w:rPr>
          <w:rFonts w:ascii="Times New Roman" w:eastAsia="Calibri" w:hAnsi="Times New Roman" w:cs="Times New Roman"/>
          <w:sz w:val="24"/>
          <w:szCs w:val="24"/>
        </w:rPr>
        <w:t>andmed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4A18">
        <w:rPr>
          <w:rFonts w:ascii="Times New Roman" w:eastAsia="Calibri" w:hAnsi="Times New Roman" w:cs="Times New Roman"/>
          <w:sz w:val="24"/>
          <w:szCs w:val="24"/>
          <w:highlight w:val="lightGray"/>
          <w:rPrChange w:id="178" w:author="Mari Koik" w:date="2024-06-27T13:43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  <w:t>võistlus</w:t>
      </w:r>
      <w:r w:rsidRPr="00894238">
        <w:rPr>
          <w:rFonts w:ascii="Times New Roman" w:eastAsia="Calibri" w:hAnsi="Times New Roman" w:cs="Times New Roman"/>
          <w:sz w:val="24"/>
          <w:szCs w:val="24"/>
        </w:rPr>
        <w:t>paigas kavandat</w:t>
      </w:r>
      <w:r w:rsidR="00ED1669">
        <w:rPr>
          <w:rFonts w:ascii="Times New Roman" w:eastAsia="Calibri" w:hAnsi="Times New Roman" w:cs="Times New Roman"/>
          <w:sz w:val="24"/>
          <w:szCs w:val="24"/>
        </w:rPr>
        <w:t>ud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alkohoolse joogi jaemüü</w:t>
      </w:r>
      <w:r w:rsidR="00ED1669">
        <w:rPr>
          <w:rFonts w:ascii="Times New Roman" w:eastAsia="Calibri" w:hAnsi="Times New Roman" w:cs="Times New Roman"/>
          <w:sz w:val="24"/>
          <w:szCs w:val="24"/>
        </w:rPr>
        <w:t xml:space="preserve">gi </w:t>
      </w:r>
      <w:r w:rsidR="00E97878">
        <w:rPr>
          <w:rFonts w:ascii="Times New Roman" w:eastAsia="Calibri" w:hAnsi="Times New Roman" w:cs="Times New Roman"/>
          <w:sz w:val="24"/>
          <w:szCs w:val="24"/>
        </w:rPr>
        <w:t xml:space="preserve">korralduse </w:t>
      </w:r>
      <w:r w:rsidR="00ED1669">
        <w:rPr>
          <w:rFonts w:ascii="Times New Roman" w:eastAsia="Calibri" w:hAnsi="Times New Roman" w:cs="Times New Roman"/>
          <w:sz w:val="24"/>
          <w:szCs w:val="24"/>
        </w:rPr>
        <w:t>kohta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0372B367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10) andmed sõidukite parkimise korralduse kohta; </w:t>
      </w:r>
    </w:p>
    <w:p w14:paraId="62592B17" w14:textId="77777777" w:rsidR="00EC6D53" w:rsidRPr="00894238" w:rsidRDefault="00EC6D53" w:rsidP="00EC6D53">
      <w:pPr>
        <w:rPr>
          <w:rFonts w:ascii="Times New Roman" w:eastAsia="Calibri" w:hAnsi="Times New Roman" w:cs="Times New Roman"/>
          <w:sz w:val="24"/>
          <w:szCs w:val="24"/>
        </w:rPr>
      </w:pP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11) korraldaja hinnang </w:t>
      </w:r>
      <w:r w:rsidRPr="002142C8">
        <w:rPr>
          <w:rFonts w:ascii="Times New Roman" w:eastAsia="Calibri" w:hAnsi="Times New Roman" w:cs="Times New Roman"/>
          <w:sz w:val="24"/>
          <w:szCs w:val="24"/>
          <w:highlight w:val="lightGray"/>
          <w:rPrChange w:id="179" w:author="Mari Koik" w:date="2024-06-27T13:32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  <w:t>võistluse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ajal esineda võivate </w:t>
      </w:r>
      <w:r w:rsidRPr="002142C8">
        <w:rPr>
          <w:rFonts w:ascii="Times New Roman" w:eastAsia="Calibri" w:hAnsi="Times New Roman" w:cs="Times New Roman"/>
          <w:sz w:val="24"/>
          <w:szCs w:val="24"/>
          <w:highlight w:val="lightGray"/>
          <w:rPrChange w:id="180" w:author="Mari Koik" w:date="2024-06-27T13:32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  <w:t>turvariskide</w:t>
      </w:r>
      <w:r w:rsidRPr="00894238">
        <w:rPr>
          <w:rFonts w:ascii="Times New Roman" w:eastAsia="Calibri" w:hAnsi="Times New Roman" w:cs="Times New Roman"/>
          <w:sz w:val="24"/>
          <w:szCs w:val="24"/>
        </w:rPr>
        <w:t xml:space="preserve"> kohta ning nende maandamise meetmed; </w:t>
      </w:r>
    </w:p>
    <w:p w14:paraId="010620EE" w14:textId="553A48B6" w:rsidR="00EC6D53" w:rsidRPr="00894238" w:rsidRDefault="00B62441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="00EC6D53" w:rsidRPr="0089423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 xml:space="preserve">info ligipääsetavuse </w:t>
      </w:r>
      <w:r w:rsidR="00E97878">
        <w:rPr>
          <w:rFonts w:ascii="Times New Roman" w:eastAsia="Times New Roman" w:hAnsi="Times New Roman" w:cs="Times New Roman"/>
          <w:sz w:val="24"/>
          <w:szCs w:val="24"/>
        </w:rPr>
        <w:t>ning</w:t>
      </w:r>
      <w:r w:rsidR="00E97878" w:rsidRPr="00894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>erivajadustega inimeste kaasamiseks planeeritud tegevus</w:t>
      </w:r>
      <w:r w:rsidR="00E97878">
        <w:rPr>
          <w:rFonts w:ascii="Times New Roman" w:eastAsia="Times New Roman" w:hAnsi="Times New Roman" w:cs="Times New Roman"/>
          <w:sz w:val="24"/>
          <w:szCs w:val="24"/>
        </w:rPr>
        <w:t>t</w:t>
      </w:r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>e</w:t>
      </w:r>
      <w:r w:rsidR="00E97878">
        <w:rPr>
          <w:rFonts w:ascii="Times New Roman" w:eastAsia="Times New Roman" w:hAnsi="Times New Roman" w:cs="Times New Roman"/>
          <w:sz w:val="24"/>
          <w:szCs w:val="24"/>
        </w:rPr>
        <w:t xml:space="preserve"> kohta</w:t>
      </w:r>
      <w:r w:rsidR="00EC6D53" w:rsidRPr="0089423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329F851" w14:textId="1120A0B7" w:rsidR="00EC6D53" w:rsidRPr="00894238" w:rsidRDefault="00EC6D53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2A2B35">
        <w:rPr>
          <w:rFonts w:ascii="Times New Roman" w:eastAsia="Times New Roman" w:hAnsi="Times New Roman" w:cs="Times New Roman"/>
          <w:sz w:val="24"/>
          <w:szCs w:val="24"/>
        </w:rPr>
        <w:t>1</w:t>
      </w:r>
      <w:r w:rsidR="00B62441" w:rsidRPr="002A2B3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>) info pürotehniliste toodete kasutamise kohta</w:t>
      </w:r>
      <w:r w:rsidR="00182D54" w:rsidRPr="002A2B35">
        <w:rPr>
          <w:rFonts w:ascii="Times New Roman" w:eastAsia="Times New Roman" w:hAnsi="Times New Roman" w:cs="Times New Roman"/>
          <w:sz w:val="24"/>
          <w:szCs w:val="24"/>
        </w:rPr>
        <w:t xml:space="preserve"> korraldaja poolt</w:t>
      </w:r>
      <w:r w:rsidR="00902803" w:rsidRPr="002A2B3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237B9B" w14:textId="77777777" w:rsidR="00902803" w:rsidRDefault="00902803" w:rsidP="00EC6D53">
      <w:pPr>
        <w:rPr>
          <w:rFonts w:ascii="Times New Roman" w:eastAsia="Calibri" w:hAnsi="Times New Roman" w:cs="Times New Roman"/>
          <w:sz w:val="24"/>
          <w:szCs w:val="24"/>
        </w:rPr>
      </w:pPr>
    </w:p>
    <w:p w14:paraId="5C281B8F" w14:textId="413DEE78" w:rsidR="00EC6D53" w:rsidRPr="00D97CA8" w:rsidRDefault="00902803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D97CA8">
        <w:rPr>
          <w:rFonts w:ascii="Times New Roman" w:eastAsia="Calibri" w:hAnsi="Times New Roman" w:cs="Times New Roman"/>
          <w:sz w:val="24"/>
          <w:szCs w:val="24"/>
        </w:rPr>
        <w:t xml:space="preserve">(5) Kui </w:t>
      </w:r>
      <w:r w:rsidRPr="002142C8">
        <w:rPr>
          <w:rFonts w:ascii="Times New Roman" w:eastAsia="Calibri" w:hAnsi="Times New Roman" w:cs="Times New Roman"/>
          <w:sz w:val="24"/>
          <w:szCs w:val="24"/>
          <w:highlight w:val="lightGray"/>
          <w:rPrChange w:id="181" w:author="Mari Koik" w:date="2024-06-27T13:32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  <w:t>võistluse</w:t>
      </w:r>
      <w:r w:rsidRPr="00D97CA8">
        <w:rPr>
          <w:rFonts w:ascii="Times New Roman" w:eastAsia="Calibri" w:hAnsi="Times New Roman" w:cs="Times New Roman"/>
          <w:sz w:val="24"/>
          <w:szCs w:val="24"/>
        </w:rPr>
        <w:t xml:space="preserve"> korraldaja ei ole </w:t>
      </w:r>
      <w:r w:rsidR="00B62441" w:rsidRPr="00D97CA8">
        <w:rPr>
          <w:rFonts w:ascii="Times New Roman" w:eastAsia="Calibri" w:hAnsi="Times New Roman" w:cs="Times New Roman"/>
          <w:sz w:val="24"/>
          <w:szCs w:val="24"/>
        </w:rPr>
        <w:t>a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 xml:space="preserve">utospordi, mootorrattaspordi </w:t>
      </w:r>
      <w:r w:rsidR="006D39EF">
        <w:rPr>
          <w:rFonts w:ascii="Times New Roman" w:eastAsia="Times New Roman" w:hAnsi="Times New Roman" w:cs="Times New Roman"/>
          <w:sz w:val="24"/>
          <w:szCs w:val="24"/>
        </w:rPr>
        <w:t>ega</w:t>
      </w:r>
      <w:r w:rsidR="006D39EF" w:rsidRPr="00D97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 xml:space="preserve">veemotospordi 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spordialaliit, </w:t>
      </w:r>
      <w:del w:id="182" w:author="Mari Koik" w:date="2024-06-27T14:02:00Z">
        <w:r w:rsidRPr="00D97CA8" w:rsidDel="00731201">
          <w:rPr>
            <w:rFonts w:ascii="Times New Roman" w:eastAsia="Times New Roman" w:hAnsi="Times New Roman" w:cs="Times New Roman"/>
            <w:sz w:val="24"/>
            <w:szCs w:val="24"/>
          </w:rPr>
          <w:delText xml:space="preserve">lisatakse </w:delText>
        </w:r>
      </w:del>
      <w:ins w:id="183" w:author="Mari Koik" w:date="2024-06-27T14:02:00Z">
        <w:r w:rsidR="00731201" w:rsidRPr="00D97CA8">
          <w:rPr>
            <w:rFonts w:ascii="Times New Roman" w:eastAsia="Times New Roman" w:hAnsi="Times New Roman" w:cs="Times New Roman"/>
            <w:sz w:val="24"/>
            <w:szCs w:val="24"/>
          </w:rPr>
          <w:t>lisa</w:t>
        </w:r>
        <w:r w:rsidR="00731201">
          <w:rPr>
            <w:rFonts w:ascii="Times New Roman" w:eastAsia="Times New Roman" w:hAnsi="Times New Roman" w:cs="Times New Roman"/>
            <w:sz w:val="24"/>
            <w:szCs w:val="24"/>
          </w:rPr>
          <w:t>b ta</w:t>
        </w:r>
        <w:r w:rsidR="00731201" w:rsidRPr="00D97CA8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>vastava spordialaliidu k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>innitus</w:t>
      </w:r>
      <w:ins w:id="184" w:author="Mari Koik" w:date="2024-06-27T14:02:00Z">
        <w:r w:rsidR="00731201">
          <w:rPr>
            <w:rFonts w:ascii="Times New Roman" w:eastAsia="Times New Roman" w:hAnsi="Times New Roman" w:cs="Times New Roman"/>
            <w:sz w:val="24"/>
            <w:szCs w:val="24"/>
          </w:rPr>
          <w:t>e</w:t>
        </w:r>
      </w:ins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 selle kohta, </w:t>
      </w:r>
      <w:r w:rsidR="00B62441" w:rsidRPr="00D97CA8">
        <w:rPr>
          <w:rFonts w:ascii="Times New Roman" w:eastAsia="Calibri" w:hAnsi="Times New Roman" w:cs="Times New Roman"/>
          <w:sz w:val="24"/>
          <w:szCs w:val="24"/>
        </w:rPr>
        <w:t xml:space="preserve">et </w:t>
      </w:r>
      <w:r w:rsidR="00B62441" w:rsidRPr="002142C8">
        <w:rPr>
          <w:rFonts w:ascii="Times New Roman" w:eastAsia="Times New Roman" w:hAnsi="Times New Roman" w:cs="Times New Roman"/>
          <w:sz w:val="24"/>
          <w:szCs w:val="24"/>
          <w:highlight w:val="lightGray"/>
          <w:rPrChange w:id="185" w:author="Mari Koik" w:date="2024-06-27T13:32:00Z">
            <w:rPr>
              <w:rFonts w:ascii="Times New Roman" w:eastAsia="Times New Roman" w:hAnsi="Times New Roman" w:cs="Times New Roman"/>
              <w:sz w:val="24"/>
              <w:szCs w:val="24"/>
            </w:rPr>
          </w:rPrChange>
        </w:rPr>
        <w:t>võistlused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 xml:space="preserve"> on planeeritud rahvusvahelis</w:t>
      </w:r>
      <w:r w:rsidR="001D089F" w:rsidRPr="00D97CA8">
        <w:rPr>
          <w:rFonts w:ascii="Times New Roman" w:eastAsia="Times New Roman" w:hAnsi="Times New Roman" w:cs="Times New Roman"/>
          <w:sz w:val="24"/>
          <w:szCs w:val="24"/>
        </w:rPr>
        <w:t>t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 xml:space="preserve">e või </w:t>
      </w:r>
      <w:r w:rsidR="001D089F" w:rsidRPr="00D97CA8">
        <w:rPr>
          <w:rFonts w:ascii="Times New Roman" w:eastAsia="Times New Roman" w:hAnsi="Times New Roman" w:cs="Times New Roman"/>
          <w:sz w:val="24"/>
          <w:szCs w:val="24"/>
        </w:rPr>
        <w:t xml:space="preserve">riigisiseste </w:t>
      </w:r>
      <w:r w:rsidR="00B62441" w:rsidRPr="002142C8">
        <w:rPr>
          <w:rFonts w:ascii="Times New Roman" w:eastAsia="Times New Roman" w:hAnsi="Times New Roman" w:cs="Times New Roman"/>
          <w:sz w:val="24"/>
          <w:szCs w:val="24"/>
          <w:highlight w:val="lightGray"/>
          <w:rPrChange w:id="186" w:author="Mari Koik" w:date="2024-06-27T13:32:00Z">
            <w:rPr>
              <w:rFonts w:ascii="Times New Roman" w:eastAsia="Times New Roman" w:hAnsi="Times New Roman" w:cs="Times New Roman"/>
              <w:sz w:val="24"/>
              <w:szCs w:val="24"/>
            </w:rPr>
          </w:rPrChange>
        </w:rPr>
        <w:t>võistluste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 xml:space="preserve"> korraldamise nõuete</w:t>
      </w:r>
      <w:r w:rsidR="006D39EF">
        <w:rPr>
          <w:rFonts w:ascii="Times New Roman" w:eastAsia="Times New Roman" w:hAnsi="Times New Roman" w:cs="Times New Roman"/>
          <w:sz w:val="24"/>
          <w:szCs w:val="24"/>
        </w:rPr>
        <w:t xml:space="preserve"> koh</w:t>
      </w:r>
      <w:r w:rsidR="00E97878">
        <w:rPr>
          <w:rFonts w:ascii="Times New Roman" w:eastAsia="Times New Roman" w:hAnsi="Times New Roman" w:cs="Times New Roman"/>
          <w:sz w:val="24"/>
          <w:szCs w:val="24"/>
        </w:rPr>
        <w:t>aselt</w:t>
      </w:r>
      <w:r w:rsidR="00B62441" w:rsidRPr="00D97CA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6A8256" w14:textId="77777777" w:rsidR="00B62441" w:rsidRPr="00D97CA8" w:rsidRDefault="00B62441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B623FB" w14:textId="708D49AB" w:rsidR="00EC6D53" w:rsidRPr="00D97CA8" w:rsidRDefault="00EC6D53" w:rsidP="00EC6D53">
      <w:pPr>
        <w:rPr>
          <w:rFonts w:ascii="Times New Roman" w:hAnsi="Times New Roman" w:cs="Times New Roman"/>
          <w:sz w:val="24"/>
          <w:szCs w:val="24"/>
        </w:rPr>
      </w:pPr>
      <w:r w:rsidRPr="00D97CA8">
        <w:rPr>
          <w:rFonts w:ascii="Times New Roman" w:hAnsi="Times New Roman" w:cs="Times New Roman"/>
          <w:sz w:val="24"/>
          <w:szCs w:val="24"/>
        </w:rPr>
        <w:t>(</w:t>
      </w:r>
      <w:r w:rsidR="00902803" w:rsidRPr="00D97CA8">
        <w:rPr>
          <w:rFonts w:ascii="Times New Roman" w:hAnsi="Times New Roman" w:cs="Times New Roman"/>
          <w:sz w:val="24"/>
          <w:szCs w:val="24"/>
        </w:rPr>
        <w:t>6</w:t>
      </w:r>
      <w:r w:rsidRPr="00D97CA8">
        <w:rPr>
          <w:rFonts w:ascii="Times New Roman" w:hAnsi="Times New Roman" w:cs="Times New Roman"/>
          <w:sz w:val="24"/>
          <w:szCs w:val="24"/>
        </w:rPr>
        <w:t xml:space="preserve">) Kui </w:t>
      </w:r>
      <w:ins w:id="187" w:author="Mari Koik" w:date="2024-06-27T14:02:00Z">
        <w:r w:rsidR="00731201">
          <w:rPr>
            <w:rFonts w:ascii="Times New Roman" w:hAnsi="Times New Roman" w:cs="Times New Roman"/>
            <w:sz w:val="24"/>
            <w:szCs w:val="24"/>
          </w:rPr>
          <w:t xml:space="preserve">korraldaja saab </w:t>
        </w:r>
      </w:ins>
      <w:r w:rsidRPr="00D97CA8">
        <w:rPr>
          <w:rFonts w:ascii="Times New Roman" w:hAnsi="Times New Roman" w:cs="Times New Roman"/>
          <w:sz w:val="24"/>
          <w:szCs w:val="24"/>
        </w:rPr>
        <w:t>spordiürituse korraldamise õigus</w:t>
      </w:r>
      <w:ins w:id="188" w:author="Mari Koik" w:date="2024-06-27T14:02:00Z">
        <w:r w:rsidR="00731201">
          <w:rPr>
            <w:rFonts w:ascii="Times New Roman" w:hAnsi="Times New Roman" w:cs="Times New Roman"/>
            <w:sz w:val="24"/>
            <w:szCs w:val="24"/>
          </w:rPr>
          <w:t>e</w:t>
        </w:r>
      </w:ins>
      <w:del w:id="189" w:author="Mari Koik" w:date="2024-06-27T14:02:00Z">
        <w:r w:rsidRPr="00D97CA8" w:rsidDel="00731201">
          <w:rPr>
            <w:rFonts w:ascii="Times New Roman" w:hAnsi="Times New Roman" w:cs="Times New Roman"/>
            <w:sz w:val="24"/>
            <w:szCs w:val="24"/>
          </w:rPr>
          <w:delText xml:space="preserve"> saadakse </w:delText>
        </w:r>
      </w:del>
      <w:del w:id="190" w:author="Mari Koik" w:date="2024-06-26T20:11:00Z">
        <w:r w:rsidRPr="00D97CA8" w:rsidDel="001957CA">
          <w:rPr>
            <w:rFonts w:ascii="Times New Roman" w:hAnsi="Times New Roman" w:cs="Times New Roman"/>
            <w:sz w:val="24"/>
            <w:szCs w:val="24"/>
          </w:rPr>
          <w:delText>vähem</w:delText>
        </w:r>
      </w:del>
      <w:r w:rsidRPr="00D97CA8">
        <w:rPr>
          <w:rFonts w:ascii="Times New Roman" w:hAnsi="Times New Roman" w:cs="Times New Roman"/>
          <w:sz w:val="24"/>
          <w:szCs w:val="24"/>
        </w:rPr>
        <w:t xml:space="preserve"> </w:t>
      </w:r>
      <w:ins w:id="191" w:author="Mari Koik" w:date="2024-06-26T20:11:00Z">
        <w:r w:rsidR="001957CA">
          <w:rPr>
            <w:rFonts w:ascii="Times New Roman" w:hAnsi="Times New Roman" w:cs="Times New Roman"/>
            <w:sz w:val="24"/>
            <w:szCs w:val="24"/>
          </w:rPr>
          <w:t>hiljem</w:t>
        </w:r>
        <w:r w:rsidR="001957CA" w:rsidRPr="00D97CA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D97CA8">
        <w:rPr>
          <w:rFonts w:ascii="Times New Roman" w:hAnsi="Times New Roman" w:cs="Times New Roman"/>
          <w:sz w:val="24"/>
          <w:szCs w:val="24"/>
        </w:rPr>
        <w:t xml:space="preserve">kui üks kuu enne </w:t>
      </w:r>
      <w:del w:id="192" w:author="Mari Koik" w:date="2024-06-26T20:10:00Z">
        <w:r w:rsidRPr="00D97CA8" w:rsidDel="001957CA">
          <w:rPr>
            <w:rFonts w:ascii="Times New Roman" w:hAnsi="Times New Roman" w:cs="Times New Roman"/>
            <w:sz w:val="24"/>
            <w:szCs w:val="24"/>
          </w:rPr>
          <w:delText>spo</w:delText>
        </w:r>
      </w:del>
      <w:del w:id="193" w:author="Mari Koik" w:date="2024-06-26T20:11:00Z">
        <w:r w:rsidRPr="00D97CA8" w:rsidDel="001957CA">
          <w:rPr>
            <w:rFonts w:ascii="Times New Roman" w:hAnsi="Times New Roman" w:cs="Times New Roman"/>
            <w:sz w:val="24"/>
            <w:szCs w:val="24"/>
          </w:rPr>
          <w:delText xml:space="preserve">rdiürituse </w:delText>
        </w:r>
      </w:del>
      <w:r w:rsidRPr="00D97CA8">
        <w:rPr>
          <w:rFonts w:ascii="Times New Roman" w:hAnsi="Times New Roman" w:cs="Times New Roman"/>
          <w:sz w:val="24"/>
          <w:szCs w:val="24"/>
        </w:rPr>
        <w:t xml:space="preserve">korraldamise päeva, esitab </w:t>
      </w:r>
      <w:del w:id="194" w:author="Mari Koik" w:date="2024-06-27T14:03:00Z">
        <w:r w:rsidRPr="00D97CA8" w:rsidDel="00731201">
          <w:rPr>
            <w:rFonts w:ascii="Times New Roman" w:hAnsi="Times New Roman" w:cs="Times New Roman"/>
            <w:sz w:val="24"/>
            <w:szCs w:val="24"/>
          </w:rPr>
          <w:delText xml:space="preserve">korraldaja </w:delText>
        </w:r>
      </w:del>
      <w:ins w:id="195" w:author="Mari Koik" w:date="2024-06-27T14:03:00Z">
        <w:r w:rsidR="00731201">
          <w:rPr>
            <w:rFonts w:ascii="Times New Roman" w:hAnsi="Times New Roman" w:cs="Times New Roman"/>
            <w:sz w:val="24"/>
            <w:szCs w:val="24"/>
          </w:rPr>
          <w:t>t</w:t>
        </w:r>
        <w:r w:rsidR="00731201" w:rsidRPr="00D97CA8">
          <w:rPr>
            <w:rFonts w:ascii="Times New Roman" w:hAnsi="Times New Roman" w:cs="Times New Roman"/>
            <w:sz w:val="24"/>
            <w:szCs w:val="24"/>
          </w:rPr>
          <w:t xml:space="preserve">a </w:t>
        </w:r>
      </w:ins>
      <w:r w:rsidRPr="00D97CA8">
        <w:rPr>
          <w:rFonts w:ascii="Times New Roman" w:hAnsi="Times New Roman" w:cs="Times New Roman"/>
          <w:sz w:val="24"/>
          <w:szCs w:val="24"/>
        </w:rPr>
        <w:t xml:space="preserve">lõikes </w:t>
      </w:r>
      <w:r w:rsidR="00180A0B" w:rsidRPr="00D97CA8">
        <w:rPr>
          <w:rFonts w:ascii="Times New Roman" w:hAnsi="Times New Roman" w:cs="Times New Roman"/>
          <w:sz w:val="24"/>
          <w:szCs w:val="24"/>
        </w:rPr>
        <w:t>4</w:t>
      </w:r>
      <w:r w:rsidRPr="00D97CA8">
        <w:rPr>
          <w:rFonts w:ascii="Times New Roman" w:hAnsi="Times New Roman" w:cs="Times New Roman"/>
          <w:sz w:val="24"/>
          <w:szCs w:val="24"/>
        </w:rPr>
        <w:t xml:space="preserve"> nimetatud taotluse esimesel võimalusel.</w:t>
      </w:r>
    </w:p>
    <w:p w14:paraId="2B8EFE4B" w14:textId="77777777" w:rsidR="00EC6D53" w:rsidRPr="00D97CA8" w:rsidRDefault="00EC6D53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BE603C" w14:textId="5ABFCC61" w:rsidR="00EC6D53" w:rsidRPr="00D97CA8" w:rsidRDefault="00EC6D53" w:rsidP="00EC6D53">
      <w:pPr>
        <w:rPr>
          <w:rFonts w:ascii="Calibri" w:eastAsia="Calibri" w:hAnsi="Calibri" w:cs="Calibri"/>
        </w:rPr>
      </w:pPr>
      <w:r w:rsidRPr="002A2B35">
        <w:rPr>
          <w:rFonts w:ascii="Times New Roman" w:eastAsia="Calibri" w:hAnsi="Times New Roman" w:cs="Times New Roman"/>
        </w:rPr>
        <w:t>(</w:t>
      </w:r>
      <w:r w:rsidR="00902803" w:rsidRPr="002A2B3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>) Valla- või linnavalitsus e</w:t>
      </w:r>
      <w:ins w:id="196" w:author="Mari Koik" w:date="2024-06-26T20:16:00Z">
        <w:r w:rsidR="00902FE7">
          <w:rPr>
            <w:rFonts w:ascii="Times New Roman" w:eastAsia="Times New Roman" w:hAnsi="Times New Roman" w:cs="Times New Roman"/>
            <w:sz w:val="24"/>
            <w:szCs w:val="24"/>
          </w:rPr>
          <w:t>sita</w:t>
        </w:r>
      </w:ins>
      <w:del w:id="197" w:author="Mari Koik" w:date="2024-06-26T20:17:00Z">
        <w:r w:rsidRPr="002A2B35" w:rsidDel="00902FE7">
          <w:rPr>
            <w:rFonts w:ascii="Times New Roman" w:eastAsia="Times New Roman" w:hAnsi="Times New Roman" w:cs="Times New Roman"/>
            <w:sz w:val="24"/>
            <w:szCs w:val="24"/>
          </w:rPr>
          <w:delText>dasta</w:delText>
        </w:r>
      </w:del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b käesoleva paragrahvi lõikes </w:t>
      </w:r>
      <w:r w:rsidR="00B62441" w:rsidRPr="002A2B3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 nimetatud loa taotluse </w:t>
      </w:r>
      <w:r w:rsidR="008A3C21" w:rsidRPr="002A2B35">
        <w:rPr>
          <w:rFonts w:ascii="Times New Roman" w:eastAsia="Times New Roman" w:hAnsi="Times New Roman" w:cs="Times New Roman"/>
          <w:sz w:val="24"/>
          <w:szCs w:val="24"/>
        </w:rPr>
        <w:t>vajaduse</w:t>
      </w:r>
      <w:ins w:id="198" w:author="Mari Koik" w:date="2024-06-26T20:11:00Z">
        <w:r w:rsidR="001957CA">
          <w:rPr>
            <w:rFonts w:ascii="Times New Roman" w:eastAsia="Times New Roman" w:hAnsi="Times New Roman" w:cs="Times New Roman"/>
            <w:sz w:val="24"/>
            <w:szCs w:val="24"/>
          </w:rPr>
          <w:t xml:space="preserve"> korra</w:t>
        </w:r>
      </w:ins>
      <w:r w:rsidR="008A3C21" w:rsidRPr="002A2B35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kooskõlastamiseks Politsei- ja Piirivalveametile ja Päästeametile ning muudele </w:t>
      </w:r>
      <w:r w:rsidR="003B219A" w:rsidRPr="002A2B35">
        <w:rPr>
          <w:rFonts w:ascii="Times New Roman" w:eastAsia="Times New Roman" w:hAnsi="Times New Roman" w:cs="Times New Roman"/>
          <w:sz w:val="24"/>
          <w:szCs w:val="24"/>
        </w:rPr>
        <w:t>asutustele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, kes kooskõlastavad </w:t>
      </w:r>
      <w:ins w:id="199" w:author="Mari Koik" w:date="2024-06-26T20:16:00Z">
        <w:r w:rsidR="00902FE7">
          <w:rPr>
            <w:rFonts w:ascii="Times New Roman" w:eastAsia="Times New Roman" w:hAnsi="Times New Roman" w:cs="Times New Roman"/>
            <w:sz w:val="24"/>
            <w:szCs w:val="24"/>
          </w:rPr>
          <w:t xml:space="preserve">loa taotluse </w:t>
        </w:r>
      </w:ins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või jätavad </w:t>
      </w:r>
      <w:ins w:id="200" w:author="Mari Koik" w:date="2024-06-26T20:16:00Z">
        <w:r w:rsidR="00902FE7">
          <w:rPr>
            <w:rFonts w:ascii="Times New Roman" w:eastAsia="Times New Roman" w:hAnsi="Times New Roman" w:cs="Times New Roman"/>
            <w:sz w:val="24"/>
            <w:szCs w:val="24"/>
          </w:rPr>
          <w:t>selle</w:t>
        </w:r>
      </w:ins>
      <w:del w:id="201" w:author="Mari Koik" w:date="2024-06-26T20:16:00Z">
        <w:r w:rsidRPr="002A2B35" w:rsidDel="00902FE7">
          <w:rPr>
            <w:rFonts w:ascii="Times New Roman" w:eastAsia="Times New Roman" w:hAnsi="Times New Roman" w:cs="Times New Roman"/>
            <w:sz w:val="24"/>
            <w:szCs w:val="24"/>
          </w:rPr>
          <w:delText>loa taotluse</w:delText>
        </w:r>
      </w:del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 kooskõlastamata viie tööpäeva jooksul </w:t>
      </w:r>
      <w:r w:rsidR="00E97878" w:rsidRPr="002A2B35">
        <w:rPr>
          <w:rFonts w:ascii="Times New Roman" w:eastAsia="Times New Roman" w:hAnsi="Times New Roman" w:cs="Times New Roman"/>
          <w:sz w:val="24"/>
          <w:szCs w:val="24"/>
        </w:rPr>
        <w:t>selle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202" w:author="Mari Koik" w:date="2024-06-26T20:17:00Z">
        <w:r w:rsidRPr="002A2B35" w:rsidDel="00902FE7">
          <w:rPr>
            <w:rFonts w:ascii="Times New Roman" w:eastAsia="Times New Roman" w:hAnsi="Times New Roman" w:cs="Times New Roman"/>
            <w:sz w:val="24"/>
            <w:szCs w:val="24"/>
          </w:rPr>
          <w:delText xml:space="preserve">kooskõlastamiseks </w:delText>
        </w:r>
      </w:del>
      <w:r w:rsidRPr="002A2B35">
        <w:rPr>
          <w:rFonts w:ascii="Times New Roman" w:eastAsia="Times New Roman" w:hAnsi="Times New Roman" w:cs="Times New Roman"/>
          <w:sz w:val="24"/>
          <w:szCs w:val="24"/>
        </w:rPr>
        <w:t xml:space="preserve">esitamisest. Nimetatud </w:t>
      </w:r>
      <w:r w:rsidR="003B219A" w:rsidRPr="002A2B35">
        <w:rPr>
          <w:rFonts w:ascii="Times New Roman" w:eastAsia="Times New Roman" w:hAnsi="Times New Roman" w:cs="Times New Roman"/>
          <w:sz w:val="24"/>
          <w:szCs w:val="24"/>
        </w:rPr>
        <w:t>asutused</w:t>
      </w:r>
      <w:r w:rsidR="00D10740" w:rsidRPr="002A2B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2B35">
        <w:rPr>
          <w:rFonts w:ascii="Times New Roman" w:eastAsia="Times New Roman" w:hAnsi="Times New Roman" w:cs="Times New Roman"/>
          <w:sz w:val="24"/>
          <w:szCs w:val="24"/>
        </w:rPr>
        <w:t>võivad turvalisuse tagamise eesmärgil loa taotluse kooskõlastada tingimuslikult.</w:t>
      </w:r>
      <w:r w:rsidRPr="00D97CA8">
        <w:rPr>
          <w:rFonts w:ascii="Calibri" w:eastAsia="Calibri" w:hAnsi="Calibri" w:cs="Calibri"/>
        </w:rPr>
        <w:t xml:space="preserve"> </w:t>
      </w:r>
    </w:p>
    <w:p w14:paraId="4D7EA13B" w14:textId="488BD6C8" w:rsidR="00EC6D53" w:rsidRPr="00D97CA8" w:rsidRDefault="00EC6D53" w:rsidP="00EC6D53">
      <w:pPr>
        <w:rPr>
          <w:rFonts w:ascii="Calibri" w:eastAsia="Calibri" w:hAnsi="Calibri" w:cs="Calibri"/>
        </w:rPr>
      </w:pPr>
    </w:p>
    <w:p w14:paraId="0DFC408F" w14:textId="5753AC49" w:rsidR="00EC6D53" w:rsidRPr="00D97CA8" w:rsidRDefault="00EC6D53" w:rsidP="00EC6D53">
      <w:pPr>
        <w:rPr>
          <w:rFonts w:ascii="Calibri" w:eastAsia="Calibri" w:hAnsi="Calibri" w:cs="Calibri"/>
        </w:rPr>
      </w:pPr>
      <w:r w:rsidRPr="00D97CA8">
        <w:rPr>
          <w:rFonts w:ascii="Calibri" w:eastAsia="Calibri" w:hAnsi="Calibri" w:cs="Calibri"/>
        </w:rPr>
        <w:t>(</w:t>
      </w:r>
      <w:r w:rsidR="00902803" w:rsidRPr="00D97CA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>) Valla- või linnavalitsus võib käesolevas paragrahvis ning §-des 21</w:t>
      </w:r>
      <w:r w:rsidR="00180A0B" w:rsidRPr="00D97CA8">
        <w:rPr>
          <w:rFonts w:ascii="Times New Roman" w:eastAsia="Times New Roman" w:hAnsi="Times New Roman" w:cs="Times New Roman"/>
          <w:sz w:val="24"/>
          <w:szCs w:val="24"/>
        </w:rPr>
        <w:t xml:space="preserve"> ja</w:t>
      </w:r>
      <w:r w:rsidRPr="00D97CA8">
        <w:rPr>
          <w:rFonts w:ascii="Times New Roman" w:eastAsia="Times New Roman" w:hAnsi="Times New Roman" w:cs="Times New Roman"/>
          <w:sz w:val="24"/>
          <w:szCs w:val="24"/>
        </w:rPr>
        <w:t xml:space="preserve"> 22 sätestatud pädevuse anda valla või linna ametiasutusele.</w:t>
      </w:r>
      <w:r w:rsidR="00180A0B" w:rsidRPr="00D97CA8">
        <w:rPr>
          <w:rFonts w:ascii="Times New Roman" w:eastAsia="Times New Roman" w:hAnsi="Times New Roman" w:cs="Times New Roman"/>
          <w:sz w:val="24"/>
          <w:szCs w:val="24"/>
        </w:rPr>
        <w:t>“;</w:t>
      </w:r>
      <w:bookmarkEnd w:id="136"/>
    </w:p>
    <w:p w14:paraId="2145658C" w14:textId="13E433E9" w:rsidR="00EC6D53" w:rsidRDefault="00EC6D53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A824D2" w14:textId="27B2E83A" w:rsidR="003B219A" w:rsidRPr="00760027" w:rsidRDefault="008A3C21" w:rsidP="00EC6D53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203" w:name="_Hlk167702942"/>
      <w:r w:rsidRPr="00760027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3A74B0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3B219A" w:rsidRPr="0076002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3B219A" w:rsidRPr="00760027">
        <w:rPr>
          <w:rFonts w:ascii="Times New Roman" w:eastAsia="Times New Roman" w:hAnsi="Times New Roman" w:cs="Times New Roman"/>
          <w:sz w:val="24"/>
          <w:szCs w:val="24"/>
        </w:rPr>
        <w:t xml:space="preserve"> paragrahvides 21</w:t>
      </w:r>
      <w:r w:rsidR="003B219A" w:rsidRPr="00760027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3B219A" w:rsidRPr="00760027">
        <w:rPr>
          <w:rFonts w:ascii="Times New Roman" w:eastAsia="Times New Roman" w:hAnsi="Times New Roman" w:cs="Times New Roman"/>
          <w:sz w:val="24"/>
          <w:szCs w:val="24"/>
        </w:rPr>
        <w:t>23 asendatakse sõna „ametkondade“ sõnaga „asutuste“;</w:t>
      </w:r>
    </w:p>
    <w:p w14:paraId="4A783A16" w14:textId="77777777" w:rsidR="003B219A" w:rsidRPr="00760027" w:rsidRDefault="003B219A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CE5176" w14:textId="7CE02A95" w:rsidR="000522AE" w:rsidRPr="00760027" w:rsidRDefault="008A3C21" w:rsidP="00EC6D53">
      <w:pPr>
        <w:rPr>
          <w:rFonts w:ascii="Times New Roman" w:eastAsia="Times New Roman" w:hAnsi="Times New Roman" w:cs="Times New Roman"/>
          <w:sz w:val="24"/>
          <w:szCs w:val="24"/>
        </w:rPr>
      </w:pPr>
      <w:r w:rsidRPr="00760027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3A74B0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0522AE" w:rsidRPr="0076002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0522AE" w:rsidRPr="00760027">
        <w:rPr>
          <w:rFonts w:ascii="Times New Roman" w:eastAsia="Times New Roman" w:hAnsi="Times New Roman" w:cs="Times New Roman"/>
          <w:sz w:val="24"/>
          <w:szCs w:val="24"/>
        </w:rPr>
        <w:t xml:space="preserve"> paragrahvi 23 </w:t>
      </w:r>
      <w:r w:rsidR="0097278A" w:rsidRPr="00760027">
        <w:rPr>
          <w:rFonts w:ascii="Times New Roman" w:eastAsia="Times New Roman" w:hAnsi="Times New Roman" w:cs="Times New Roman"/>
          <w:sz w:val="24"/>
          <w:szCs w:val="24"/>
        </w:rPr>
        <w:t>punkt</w:t>
      </w:r>
      <w:del w:id="204" w:author="Mari Koik" w:date="2024-06-26T20:18:00Z">
        <w:r w:rsidR="0097278A" w:rsidRPr="00760027" w:rsidDel="00902FE7">
          <w:rPr>
            <w:rFonts w:ascii="Times New Roman" w:eastAsia="Times New Roman" w:hAnsi="Times New Roman" w:cs="Times New Roman"/>
            <w:sz w:val="24"/>
            <w:szCs w:val="24"/>
          </w:rPr>
          <w:delText>i</w:delText>
        </w:r>
      </w:del>
      <w:r w:rsidR="0097278A" w:rsidRPr="00760027">
        <w:rPr>
          <w:rFonts w:ascii="Times New Roman" w:eastAsia="Times New Roman" w:hAnsi="Times New Roman" w:cs="Times New Roman"/>
          <w:sz w:val="24"/>
          <w:szCs w:val="24"/>
        </w:rPr>
        <w:t xml:space="preserve"> 1 muudetakse ja sõnastatakse järgmiselt:</w:t>
      </w:r>
    </w:p>
    <w:p w14:paraId="3D68DBE5" w14:textId="54DC4538" w:rsidR="000522AE" w:rsidRPr="00760027" w:rsidRDefault="000522AE" w:rsidP="00EC6D5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58551B" w14:textId="4D3A1C0C" w:rsidR="000522AE" w:rsidRPr="002A2B35" w:rsidRDefault="0097278A" w:rsidP="0097278A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E42F4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„1) </w:t>
      </w:r>
      <w:r w:rsidR="000522AE" w:rsidRPr="00E42F4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tagama spordiüritusel osalejate turvalisuse, </w:t>
      </w:r>
      <w:bookmarkStart w:id="205" w:name="_Hlk168391199"/>
      <w:r w:rsidR="000522AE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ins w:id="206" w:author="Helen Uustalu" w:date="2024-06-25T08:58:00Z">
        <w:r w:rsidR="00F240BC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eal</w:t>
        </w:r>
      </w:ins>
      <w:r w:rsidR="000522AE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>h</w:t>
      </w:r>
      <w:ins w:id="207" w:author="Helen Uustalu" w:date="2024-06-25T08:58:00Z">
        <w:r w:rsidR="00F240BC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ulgas</w:t>
        </w:r>
      </w:ins>
      <w:r w:rsidR="000522AE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42F49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>pürotehnika mittekasutamise või kasutamise vastavalt loa</w:t>
      </w:r>
      <w:r w:rsidR="002D703B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42F49" w:rsidRPr="001864E1">
        <w:rPr>
          <w:rFonts w:ascii="Times New Roman" w:hAnsi="Times New Roman" w:cs="Times New Roman"/>
          <w:sz w:val="24"/>
          <w:szCs w:val="24"/>
          <w:shd w:val="clear" w:color="auto" w:fill="FFFFFF"/>
        </w:rPr>
        <w:t>tingimustele</w:t>
      </w:r>
      <w:bookmarkEnd w:id="205"/>
      <w:r w:rsidRPr="00E42F4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;“;</w:t>
      </w:r>
      <w:r w:rsidR="009D1F4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</w:p>
    <w:bookmarkEnd w:id="203"/>
    <w:p w14:paraId="2C9D3A99" w14:textId="77777777" w:rsidR="002A2B35" w:rsidRDefault="002A2B35" w:rsidP="003127B0">
      <w:pPr>
        <w:rPr>
          <w:rFonts w:ascii="Times New Roman" w:eastAsia="Calibri" w:hAnsi="Times New Roman" w:cs="Times New Roman"/>
          <w:b/>
          <w:bCs/>
          <w:strike/>
          <w:sz w:val="24"/>
          <w:szCs w:val="24"/>
        </w:rPr>
      </w:pPr>
    </w:p>
    <w:p w14:paraId="4DB28454" w14:textId="13BB0B76" w:rsidR="003127B0" w:rsidRPr="002A2B35" w:rsidRDefault="008A3C21" w:rsidP="003127B0">
      <w:pPr>
        <w:rPr>
          <w:rFonts w:ascii="Times New Roman" w:eastAsia="Calibri" w:hAnsi="Times New Roman" w:cs="Times New Roman"/>
          <w:sz w:val="24"/>
          <w:szCs w:val="24"/>
        </w:rPr>
      </w:pPr>
      <w:r w:rsidRPr="002A2B35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3A74B0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3127B0" w:rsidRPr="002A2B35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3127B0" w:rsidRPr="002A2B35">
        <w:rPr>
          <w:rFonts w:ascii="Times New Roman" w:eastAsia="Calibri" w:hAnsi="Times New Roman" w:cs="Times New Roman"/>
          <w:sz w:val="24"/>
          <w:szCs w:val="24"/>
        </w:rPr>
        <w:t xml:space="preserve"> paragrahv 24 tunnistatakse kehtetuks;</w:t>
      </w:r>
    </w:p>
    <w:p w14:paraId="3C18F89E" w14:textId="2506A323" w:rsidR="003127B0" w:rsidRPr="002A2B35" w:rsidRDefault="003127B0" w:rsidP="003127B0">
      <w:pPr>
        <w:rPr>
          <w:rFonts w:ascii="Times New Roman" w:eastAsia="Calibri" w:hAnsi="Times New Roman" w:cs="Times New Roman"/>
          <w:sz w:val="24"/>
          <w:szCs w:val="24"/>
        </w:rPr>
      </w:pPr>
    </w:p>
    <w:p w14:paraId="0AAD321C" w14:textId="4578B2CD" w:rsidR="003127B0" w:rsidRPr="002A2B35" w:rsidRDefault="008A3C21" w:rsidP="003127B0">
      <w:pPr>
        <w:rPr>
          <w:rFonts w:ascii="Times New Roman" w:eastAsia="Calibri" w:hAnsi="Times New Roman" w:cs="Times New Roman"/>
          <w:sz w:val="24"/>
          <w:szCs w:val="24"/>
        </w:rPr>
      </w:pPr>
      <w:r w:rsidRPr="002A2B35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3A74B0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3127B0" w:rsidRPr="002A2B35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3127B0" w:rsidRPr="002A2B35">
        <w:rPr>
          <w:rFonts w:ascii="Times New Roman" w:eastAsia="Calibri" w:hAnsi="Times New Roman" w:cs="Times New Roman"/>
          <w:sz w:val="24"/>
          <w:szCs w:val="24"/>
        </w:rPr>
        <w:t xml:space="preserve"> paragrahvi 25 lõikes 2 asendatakse arv „200</w:t>
      </w:r>
      <w:r w:rsidR="005D1C97" w:rsidRPr="002A2B35">
        <w:rPr>
          <w:rFonts w:ascii="Times New Roman" w:eastAsia="Calibri" w:hAnsi="Times New Roman" w:cs="Times New Roman"/>
          <w:sz w:val="24"/>
          <w:szCs w:val="24"/>
        </w:rPr>
        <w:t>0</w:t>
      </w:r>
      <w:r w:rsidR="003127B0" w:rsidRPr="002A2B35">
        <w:rPr>
          <w:rFonts w:ascii="Times New Roman" w:eastAsia="Calibri" w:hAnsi="Times New Roman" w:cs="Times New Roman"/>
          <w:sz w:val="24"/>
          <w:szCs w:val="24"/>
        </w:rPr>
        <w:t>“ arvuga „</w:t>
      </w:r>
      <w:r w:rsidR="00F87DF9" w:rsidRPr="002A2B35">
        <w:rPr>
          <w:rFonts w:ascii="Times New Roman" w:eastAsia="Calibri" w:hAnsi="Times New Roman" w:cs="Times New Roman"/>
          <w:sz w:val="24"/>
          <w:szCs w:val="24"/>
        </w:rPr>
        <w:t xml:space="preserve">20 </w:t>
      </w:r>
      <w:r w:rsidR="00AA203E" w:rsidRPr="002A2B35">
        <w:rPr>
          <w:rFonts w:ascii="Times New Roman" w:eastAsia="Calibri" w:hAnsi="Times New Roman" w:cs="Times New Roman"/>
          <w:sz w:val="24"/>
          <w:szCs w:val="24"/>
        </w:rPr>
        <w:t>0</w:t>
      </w:r>
      <w:r w:rsidR="003127B0" w:rsidRPr="002A2B35">
        <w:rPr>
          <w:rFonts w:ascii="Times New Roman" w:eastAsia="Calibri" w:hAnsi="Times New Roman" w:cs="Times New Roman"/>
          <w:sz w:val="24"/>
          <w:szCs w:val="24"/>
        </w:rPr>
        <w:t>00“</w:t>
      </w:r>
      <w:r w:rsidR="00C77646" w:rsidRPr="002A2B3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3B9C109" w14:textId="34EECEAB" w:rsidR="00C77646" w:rsidRDefault="00C77646" w:rsidP="003127B0">
      <w:pPr>
        <w:rPr>
          <w:rFonts w:ascii="Times New Roman" w:eastAsia="Calibri" w:hAnsi="Times New Roman" w:cs="Times New Roman"/>
          <w:sz w:val="24"/>
          <w:szCs w:val="24"/>
        </w:rPr>
      </w:pPr>
    </w:p>
    <w:p w14:paraId="487B440C" w14:textId="40C2375E" w:rsidR="00C77646" w:rsidRPr="00D97CA8" w:rsidRDefault="00C77646" w:rsidP="003127B0">
      <w:pPr>
        <w:rPr>
          <w:rFonts w:ascii="Times New Roman" w:eastAsia="Calibri" w:hAnsi="Times New Roman" w:cs="Times New Roman"/>
          <w:sz w:val="24"/>
          <w:szCs w:val="24"/>
        </w:rPr>
      </w:pPr>
      <w:bookmarkStart w:id="208" w:name="_Hlk167794221"/>
      <w:r w:rsidRPr="00C77646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3A74B0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C77646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paragrahvi 26 lõiget 2 täiendatakse pärast sõnu „Politsei- ja Piirivalveamet“ sõnadega „</w:t>
      </w:r>
      <w:ins w:id="209" w:author="Mari Koik" w:date="2024-06-26T20:19:00Z">
        <w:r w:rsidR="00902FE7">
          <w:rPr>
            <w:rFonts w:ascii="Times New Roman" w:eastAsia="Calibri" w:hAnsi="Times New Roman" w:cs="Times New Roman"/>
            <w:sz w:val="24"/>
            <w:szCs w:val="24"/>
          </w:rPr>
          <w:t>ning</w:t>
        </w:r>
      </w:ins>
      <w:del w:id="210" w:author="Helen Uustalu" w:date="2024-06-25T08:59:00Z">
        <w:r w:rsidDel="00EF3B92">
          <w:rPr>
            <w:rFonts w:ascii="Times New Roman" w:eastAsia="Calibri" w:hAnsi="Times New Roman" w:cs="Times New Roman"/>
            <w:sz w:val="24"/>
            <w:szCs w:val="24"/>
          </w:rPr>
          <w:delText xml:space="preserve">või </w:delText>
        </w:r>
      </w:del>
      <w:commentRangeStart w:id="211"/>
      <w:ins w:id="212" w:author="Helen Uustalu" w:date="2024-06-25T08:59:00Z">
        <w:del w:id="213" w:author="Mari Koik" w:date="2024-06-26T20:19:00Z">
          <w:r w:rsidR="00EF3B92" w:rsidDel="00902FE7">
            <w:rPr>
              <w:rFonts w:ascii="Times New Roman" w:eastAsia="Calibri" w:hAnsi="Times New Roman" w:cs="Times New Roman"/>
              <w:sz w:val="24"/>
              <w:szCs w:val="24"/>
            </w:rPr>
            <w:delText>ja</w:delText>
          </w:r>
        </w:del>
      </w:ins>
      <w:commentRangeEnd w:id="211"/>
      <w:ins w:id="214" w:author="Helen Uustalu" w:date="2024-06-25T09:00:00Z">
        <w:r w:rsidR="00EF3B92">
          <w:rPr>
            <w:rStyle w:val="Kommentaariviide"/>
          </w:rPr>
          <w:commentReference w:id="211"/>
        </w:r>
      </w:ins>
      <w:ins w:id="215" w:author="Helen Uustalu" w:date="2024-06-25T08:59:00Z">
        <w:r w:rsidR="00EF3B92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eastAsia="Calibri" w:hAnsi="Times New Roman" w:cs="Times New Roman"/>
          <w:sz w:val="24"/>
          <w:szCs w:val="24"/>
        </w:rPr>
        <w:t xml:space="preserve">valla- või linnavalitsus“. </w:t>
      </w:r>
    </w:p>
    <w:bookmarkEnd w:id="208"/>
    <w:p w14:paraId="3275686D" w14:textId="5D33E946" w:rsidR="003127B0" w:rsidRPr="00D97CA8" w:rsidRDefault="003127B0" w:rsidP="003127B0">
      <w:pPr>
        <w:rPr>
          <w:rFonts w:ascii="Calibri" w:eastAsia="Calibri" w:hAnsi="Calibri" w:cs="Calibri"/>
          <w:sz w:val="24"/>
          <w:szCs w:val="24"/>
          <w:u w:val="single"/>
        </w:rPr>
      </w:pPr>
    </w:p>
    <w:p w14:paraId="26738CB2" w14:textId="15EE61A2" w:rsidR="00AF4B01" w:rsidRPr="00EA47AB" w:rsidRDefault="00AF4B01" w:rsidP="00EA47AB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EA47A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EA47AB" w:rsidRPr="00EA47A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A47AB">
        <w:rPr>
          <w:rFonts w:ascii="Times New Roman" w:hAnsi="Times New Roman" w:cs="Times New Roman"/>
          <w:b/>
          <w:bCs/>
          <w:sz w:val="24"/>
          <w:szCs w:val="24"/>
        </w:rPr>
        <w:t>. Tulumaksuseaduse muutmine</w:t>
      </w:r>
    </w:p>
    <w:p w14:paraId="7F385031" w14:textId="27B2D622" w:rsidR="00EA47AB" w:rsidRDefault="00EA47AB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2CD9EE3" w14:textId="2881C339" w:rsidR="007A5B76" w:rsidRDefault="007A5B76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Tulumaksuseaduses tehakse järgmised muudatused:</w:t>
      </w:r>
    </w:p>
    <w:p w14:paraId="152B23F2" w14:textId="77777777" w:rsidR="007A5B76" w:rsidRDefault="007A5B76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9E93D6A" w14:textId="4572930E" w:rsidR="00AF4B01" w:rsidRPr="00C20C36" w:rsidRDefault="007A5B76" w:rsidP="007A5B76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B35EF7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200A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aragrahvi </w:t>
      </w:r>
      <w:r w:rsidR="00C20C36" w:rsidRPr="00C20C36">
        <w:rPr>
          <w:rFonts w:ascii="Times New Roman" w:hAnsi="Times New Roman" w:cs="Times New Roman"/>
          <w:sz w:val="24"/>
          <w:szCs w:val="24"/>
        </w:rPr>
        <w:t>26 täiendatakse lõikega 2</w:t>
      </w:r>
      <w:r w:rsidR="00C20C36" w:rsidRPr="00C20C3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0C36" w:rsidRPr="00C20C36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CC3B22F" w14:textId="4A976E78" w:rsidR="00C20C36" w:rsidRPr="00C20C36" w:rsidRDefault="00C20C36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ECB3E80" w14:textId="2BA15314" w:rsidR="00C20C36" w:rsidRPr="00C20C36" w:rsidRDefault="00C20C36" w:rsidP="00C20C36">
      <w:pPr>
        <w:rPr>
          <w:rFonts w:ascii="Times New Roman" w:hAnsi="Times New Roman" w:cs="Times New Roman"/>
          <w:sz w:val="24"/>
          <w:szCs w:val="24"/>
        </w:rPr>
      </w:pP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lastRenderedPageBreak/>
        <w:t>„(2</w:t>
      </w: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2</w:t>
      </w: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 Koolituskulu</w:t>
      </w:r>
      <w:del w:id="216" w:author="Mari Koik" w:date="2024-06-26T20:24:00Z">
        <w:r w:rsidRPr="00C20C36" w:rsidDel="00902FE7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de</w:delText>
        </w:r>
      </w:del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ks on </w:t>
      </w:r>
      <w:r w:rsidR="00182D5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ka </w:t>
      </w:r>
      <w:r w:rsidRPr="00C20C36">
        <w:rPr>
          <w:rFonts w:ascii="Times New Roman" w:hAnsi="Times New Roman" w:cs="Times New Roman"/>
          <w:sz w:val="24"/>
          <w:szCs w:val="24"/>
        </w:rPr>
        <w:t>spordi andmekogus tegutsevana märgitud spordiorganisatsiooni</w:t>
      </w:r>
      <w:del w:id="217" w:author="Mari Koik" w:date="2024-06-26T20:20:00Z">
        <w:r w:rsidRPr="00C20C36" w:rsidDel="00902FE7">
          <w:rPr>
            <w:rFonts w:ascii="Times New Roman" w:hAnsi="Times New Roman" w:cs="Times New Roman"/>
            <w:sz w:val="24"/>
            <w:szCs w:val="24"/>
          </w:rPr>
          <w:delText>de</w:delText>
        </w:r>
      </w:del>
      <w:r w:rsidRPr="00C20C36">
        <w:rPr>
          <w:rFonts w:ascii="Times New Roman" w:hAnsi="Times New Roman" w:cs="Times New Roman"/>
          <w:sz w:val="24"/>
          <w:szCs w:val="24"/>
        </w:rPr>
        <w:t>s treenimise eest tasutud dokumentaalselt tõendatud kulu</w:t>
      </w:r>
      <w:del w:id="218" w:author="Mari Koik" w:date="2024-06-26T20:24:00Z">
        <w:r w:rsidRPr="00C20C36" w:rsidDel="00902FE7">
          <w:rPr>
            <w:rFonts w:ascii="Times New Roman" w:hAnsi="Times New Roman" w:cs="Times New Roman"/>
            <w:sz w:val="24"/>
            <w:szCs w:val="24"/>
          </w:rPr>
          <w:delText>d</w:delText>
        </w:r>
      </w:del>
      <w:r w:rsidRPr="00C20C36">
        <w:rPr>
          <w:rFonts w:ascii="Times New Roman" w:hAnsi="Times New Roman" w:cs="Times New Roman"/>
          <w:sz w:val="24"/>
          <w:szCs w:val="24"/>
        </w:rPr>
        <w:t xml:space="preserve">. </w:t>
      </w:r>
      <w:commentRangeStart w:id="219"/>
      <w:ins w:id="220" w:author="Mari Koik" w:date="2024-06-26T20:26:00Z">
        <w:r w:rsidR="00E60836">
          <w:rPr>
            <w:rFonts w:ascii="Times New Roman" w:hAnsi="Times New Roman" w:cs="Times New Roman"/>
            <w:sz w:val="24"/>
            <w:szCs w:val="24"/>
          </w:rPr>
          <w:t>S</w:t>
        </w:r>
      </w:ins>
      <w:ins w:id="221" w:author="Mari Koik" w:date="2024-06-26T20:23:00Z">
        <w:r w:rsidR="00902FE7">
          <w:rPr>
            <w:rFonts w:ascii="Times New Roman" w:hAnsi="Times New Roman" w:cs="Times New Roman"/>
            <w:sz w:val="24"/>
            <w:szCs w:val="24"/>
          </w:rPr>
          <w:t xml:space="preserve">pordiorganisatsioon </w:t>
        </w:r>
      </w:ins>
      <w:ins w:id="222" w:author="Mari Koik" w:date="2024-06-26T20:26:00Z">
        <w:r w:rsidR="00E60836">
          <w:rPr>
            <w:rFonts w:ascii="Times New Roman" w:hAnsi="Times New Roman" w:cs="Times New Roman"/>
            <w:sz w:val="24"/>
            <w:szCs w:val="24"/>
          </w:rPr>
          <w:t>pe</w:t>
        </w:r>
      </w:ins>
      <w:ins w:id="223" w:author="Mari Koik" w:date="2024-06-26T20:27:00Z">
        <w:r w:rsidR="00E60836">
          <w:rPr>
            <w:rFonts w:ascii="Times New Roman" w:hAnsi="Times New Roman" w:cs="Times New Roman"/>
            <w:sz w:val="24"/>
            <w:szCs w:val="24"/>
          </w:rPr>
          <w:t>a</w:t>
        </w:r>
      </w:ins>
      <w:ins w:id="224" w:author="Mari Koik" w:date="2024-06-26T20:26:00Z">
        <w:r w:rsidR="00E60836">
          <w:rPr>
            <w:rFonts w:ascii="Times New Roman" w:hAnsi="Times New Roman" w:cs="Times New Roman"/>
            <w:sz w:val="24"/>
            <w:szCs w:val="24"/>
          </w:rPr>
          <w:t>b vastama järgmistele t</w:t>
        </w:r>
      </w:ins>
      <w:ins w:id="225" w:author="Mari Koik" w:date="2024-06-26T20:27:00Z">
        <w:r w:rsidR="00E60836">
          <w:rPr>
            <w:rFonts w:ascii="Times New Roman" w:hAnsi="Times New Roman" w:cs="Times New Roman"/>
            <w:sz w:val="24"/>
            <w:szCs w:val="24"/>
          </w:rPr>
          <w:t>in</w:t>
        </w:r>
      </w:ins>
      <w:ins w:id="226" w:author="Mari Koik" w:date="2024-06-26T20:26:00Z">
        <w:r w:rsidR="00E60836">
          <w:rPr>
            <w:rFonts w:ascii="Times New Roman" w:hAnsi="Times New Roman" w:cs="Times New Roman"/>
            <w:sz w:val="24"/>
            <w:szCs w:val="24"/>
          </w:rPr>
          <w:t>gimustele:</w:t>
        </w:r>
      </w:ins>
      <w:ins w:id="227" w:author="Mari Koik" w:date="2024-06-26T20:23:00Z">
        <w:r w:rsidR="00902FE7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228" w:author="Mari Koik" w:date="2024-06-26T20:23:00Z">
        <w:r w:rsidRPr="00C20C36" w:rsidDel="00902FE7">
          <w:rPr>
            <w:rFonts w:ascii="Times New Roman" w:hAnsi="Times New Roman" w:cs="Times New Roman"/>
            <w:sz w:val="24"/>
            <w:szCs w:val="24"/>
          </w:rPr>
          <w:delText xml:space="preserve">Koolituskuludeks loetakse </w:delText>
        </w:r>
      </w:del>
      <w:del w:id="229" w:author="Mari Koik" w:date="2024-06-26T14:53:00Z">
        <w:r w:rsidRPr="00C20C36" w:rsidDel="007B432E">
          <w:rPr>
            <w:rFonts w:ascii="Times New Roman" w:hAnsi="Times New Roman" w:cs="Times New Roman"/>
            <w:sz w:val="24"/>
            <w:szCs w:val="24"/>
          </w:rPr>
          <w:delText xml:space="preserve">nendes spordiorganisatsioonides </w:delText>
        </w:r>
      </w:del>
      <w:del w:id="230" w:author="Mari Koik" w:date="2024-06-26T14:54:00Z">
        <w:r w:rsidRPr="00C20C36" w:rsidDel="00317DAE">
          <w:rPr>
            <w:rFonts w:ascii="Times New Roman" w:hAnsi="Times New Roman" w:cs="Times New Roman"/>
            <w:sz w:val="24"/>
            <w:szCs w:val="24"/>
          </w:rPr>
          <w:delText xml:space="preserve">treenimise eest tasutud </w:delText>
        </w:r>
      </w:del>
      <w:del w:id="231" w:author="Mari Koik" w:date="2024-06-26T20:23:00Z">
        <w:r w:rsidRPr="00C20C36" w:rsidDel="00902FE7">
          <w:rPr>
            <w:rFonts w:ascii="Times New Roman" w:hAnsi="Times New Roman" w:cs="Times New Roman"/>
            <w:sz w:val="24"/>
            <w:szCs w:val="24"/>
          </w:rPr>
          <w:delText>tõendatud kulu</w:delText>
        </w:r>
      </w:del>
      <w:del w:id="232" w:author="Mari Koik" w:date="2024-06-26T14:52:00Z">
        <w:r w:rsidRPr="00C20C36" w:rsidDel="007B432E">
          <w:rPr>
            <w:rFonts w:ascii="Times New Roman" w:hAnsi="Times New Roman" w:cs="Times New Roman"/>
            <w:sz w:val="24"/>
            <w:szCs w:val="24"/>
          </w:rPr>
          <w:delText>si</w:delText>
        </w:r>
      </w:del>
      <w:del w:id="233" w:author="Mari Koik" w:date="2024-06-26T20:23:00Z">
        <w:r w:rsidRPr="00C20C36" w:rsidDel="00902FE7">
          <w:rPr>
            <w:rFonts w:ascii="Times New Roman" w:hAnsi="Times New Roman" w:cs="Times New Roman"/>
            <w:sz w:val="24"/>
            <w:szCs w:val="24"/>
          </w:rPr>
          <w:delText>d</w:delText>
        </w:r>
      </w:del>
      <w:ins w:id="234" w:author="Mari Koik" w:date="2024-06-26T14:53:00Z">
        <w:r w:rsidR="007B432E">
          <w:rPr>
            <w:rFonts w:ascii="Times New Roman" w:hAnsi="Times New Roman" w:cs="Times New Roman"/>
            <w:sz w:val="24"/>
            <w:szCs w:val="24"/>
          </w:rPr>
          <w:t>s</w:t>
        </w:r>
      </w:ins>
      <w:ins w:id="235" w:author="Mari Koik" w:date="2024-06-26T20:27:00Z">
        <w:r w:rsidR="00E60836">
          <w:rPr>
            <w:rFonts w:ascii="Times New Roman" w:hAnsi="Times New Roman" w:cs="Times New Roman"/>
            <w:sz w:val="24"/>
            <w:szCs w:val="24"/>
          </w:rPr>
          <w:t>elles</w:t>
        </w:r>
      </w:ins>
      <w:del w:id="236" w:author="Mari Koik" w:date="2024-06-26T20:27:00Z">
        <w:r w:rsidRPr="00C20C36" w:rsidDel="00E60836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</w:del>
      <w:del w:id="237" w:author="Mari Koik" w:date="2024-06-26T14:52:00Z">
        <w:r w:rsidRPr="00C20C36" w:rsidDel="007B432E">
          <w:rPr>
            <w:rFonts w:ascii="Times New Roman" w:hAnsi="Times New Roman" w:cs="Times New Roman"/>
            <w:sz w:val="24"/>
            <w:szCs w:val="24"/>
          </w:rPr>
          <w:delText xml:space="preserve">kes </w:delText>
        </w:r>
      </w:del>
      <w:ins w:id="238" w:author="Mari Koik" w:date="2024-06-26T14:52:00Z">
        <w:r w:rsidR="007B432E" w:rsidRPr="00C20C3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C20C36">
        <w:rPr>
          <w:rFonts w:ascii="Times New Roman" w:hAnsi="Times New Roman" w:cs="Times New Roman"/>
          <w:sz w:val="24"/>
          <w:szCs w:val="24"/>
        </w:rPr>
        <w:t>tegel</w:t>
      </w:r>
      <w:ins w:id="239" w:author="Mari Koik" w:date="2024-06-26T14:52:00Z">
        <w:r w:rsidR="007B432E">
          <w:rPr>
            <w:rFonts w:ascii="Times New Roman" w:hAnsi="Times New Roman" w:cs="Times New Roman"/>
            <w:sz w:val="24"/>
            <w:szCs w:val="24"/>
          </w:rPr>
          <w:t>daks</w:t>
        </w:r>
      </w:ins>
      <w:del w:id="240" w:author="Mari Koik" w:date="2024-06-26T14:52:00Z">
        <w:r w:rsidRPr="00C20C36" w:rsidDel="007B432E">
          <w:rPr>
            <w:rFonts w:ascii="Times New Roman" w:hAnsi="Times New Roman" w:cs="Times New Roman"/>
            <w:sz w:val="24"/>
            <w:szCs w:val="24"/>
          </w:rPr>
          <w:delText>evad</w:delText>
        </w:r>
      </w:del>
      <w:ins w:id="241" w:author="Mari Koik" w:date="2024-06-26T14:52:00Z">
        <w:r w:rsidR="007B432E">
          <w:rPr>
            <w:rFonts w:ascii="Times New Roman" w:hAnsi="Times New Roman" w:cs="Times New Roman"/>
            <w:sz w:val="24"/>
            <w:szCs w:val="24"/>
          </w:rPr>
          <w:t>e</w:t>
        </w:r>
      </w:ins>
      <w:r w:rsidRPr="00C20C36">
        <w:rPr>
          <w:rFonts w:ascii="Times New Roman" w:hAnsi="Times New Roman" w:cs="Times New Roman"/>
          <w:sz w:val="24"/>
          <w:szCs w:val="24"/>
        </w:rPr>
        <w:t xml:space="preserve"> noortega</w:t>
      </w:r>
      <w:r w:rsidR="00CC5411">
        <w:rPr>
          <w:rFonts w:ascii="Times New Roman" w:hAnsi="Times New Roman" w:cs="Times New Roman"/>
          <w:sz w:val="24"/>
          <w:szCs w:val="24"/>
        </w:rPr>
        <w:t xml:space="preserve">, </w:t>
      </w:r>
      <w:ins w:id="242" w:author="Mari Koik" w:date="2024-06-26T20:27:00Z">
        <w:r w:rsidR="00E60836">
          <w:rPr>
            <w:rFonts w:ascii="Times New Roman" w:hAnsi="Times New Roman" w:cs="Times New Roman"/>
            <w:sz w:val="24"/>
            <w:szCs w:val="24"/>
          </w:rPr>
          <w:t>see</w:t>
        </w:r>
      </w:ins>
      <w:ins w:id="243" w:author="Mari Koik" w:date="2024-06-26T14:54:00Z">
        <w:r w:rsidR="00317DA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C20C36">
        <w:rPr>
          <w:rFonts w:ascii="Times New Roman" w:hAnsi="Times New Roman" w:cs="Times New Roman"/>
          <w:sz w:val="24"/>
          <w:szCs w:val="24"/>
        </w:rPr>
        <w:t xml:space="preserve">on </w:t>
      </w:r>
      <w:r w:rsidR="005D4DCD" w:rsidRPr="0032672F">
        <w:rPr>
          <w:rFonts w:ascii="Times New Roman" w:hAnsi="Times New Roman" w:cs="Times New Roman"/>
          <w:sz w:val="24"/>
          <w:szCs w:val="24"/>
        </w:rPr>
        <w:t>nõutud tähtpäevaks</w:t>
      </w:r>
      <w:r w:rsidRPr="00C20C36">
        <w:rPr>
          <w:rFonts w:ascii="Times New Roman" w:hAnsi="Times New Roman" w:cs="Times New Roman"/>
          <w:sz w:val="24"/>
          <w:szCs w:val="24"/>
        </w:rPr>
        <w:t xml:space="preserve"> </w:t>
      </w:r>
      <w:ins w:id="244" w:author="Mari Koik" w:date="2024-06-26T14:54:00Z">
        <w:r w:rsidR="00317DAE">
          <w:rPr>
            <w:rFonts w:ascii="Times New Roman" w:hAnsi="Times New Roman" w:cs="Times New Roman"/>
            <w:sz w:val="24"/>
            <w:szCs w:val="24"/>
          </w:rPr>
          <w:t xml:space="preserve">ajakohastanud </w:t>
        </w:r>
      </w:ins>
      <w:r w:rsidRPr="00C20C36">
        <w:rPr>
          <w:rFonts w:ascii="Times New Roman" w:hAnsi="Times New Roman" w:cs="Times New Roman"/>
          <w:sz w:val="24"/>
          <w:szCs w:val="24"/>
        </w:rPr>
        <w:t>enda andme</w:t>
      </w:r>
      <w:del w:id="245" w:author="Mari Koik" w:date="2024-06-26T20:24:00Z">
        <w:r w:rsidRPr="00C20C36" w:rsidDel="00902FE7">
          <w:rPr>
            <w:rFonts w:ascii="Times New Roman" w:hAnsi="Times New Roman" w:cs="Times New Roman"/>
            <w:sz w:val="24"/>
            <w:szCs w:val="24"/>
          </w:rPr>
          <w:delText>i</w:delText>
        </w:r>
      </w:del>
      <w:r w:rsidRPr="00C20C36">
        <w:rPr>
          <w:rFonts w:ascii="Times New Roman" w:hAnsi="Times New Roman" w:cs="Times New Roman"/>
          <w:sz w:val="24"/>
          <w:szCs w:val="24"/>
        </w:rPr>
        <w:t xml:space="preserve">d </w:t>
      </w:r>
      <w:commentRangeStart w:id="246"/>
      <w:del w:id="247" w:author="Mari Koik" w:date="2024-06-26T20:25:00Z">
        <w:r w:rsidRPr="00C20C36" w:rsidDel="00E60836">
          <w:rPr>
            <w:rFonts w:ascii="Times New Roman" w:hAnsi="Times New Roman" w:cs="Times New Roman"/>
            <w:sz w:val="24"/>
            <w:szCs w:val="24"/>
          </w:rPr>
          <w:delText xml:space="preserve">Eesti </w:delText>
        </w:r>
      </w:del>
      <w:r w:rsidRPr="00C20C36">
        <w:rPr>
          <w:rFonts w:ascii="Times New Roman" w:hAnsi="Times New Roman" w:cs="Times New Roman"/>
          <w:sz w:val="24"/>
          <w:szCs w:val="24"/>
        </w:rPr>
        <w:t xml:space="preserve">spordi </w:t>
      </w:r>
      <w:commentRangeEnd w:id="246"/>
      <w:r w:rsidR="00E60836">
        <w:rPr>
          <w:rStyle w:val="Kommentaariviide"/>
        </w:rPr>
        <w:commentReference w:id="246"/>
      </w:r>
      <w:r w:rsidRPr="00C20C36">
        <w:rPr>
          <w:rFonts w:ascii="Times New Roman" w:hAnsi="Times New Roman" w:cs="Times New Roman"/>
          <w:sz w:val="24"/>
          <w:szCs w:val="24"/>
        </w:rPr>
        <w:t xml:space="preserve">andmekogus </w:t>
      </w:r>
      <w:del w:id="248" w:author="Mari Koik" w:date="2024-06-26T14:54:00Z">
        <w:r w:rsidR="007E4EC9" w:rsidDel="00317DAE">
          <w:rPr>
            <w:rFonts w:ascii="Times New Roman" w:hAnsi="Times New Roman" w:cs="Times New Roman"/>
            <w:sz w:val="24"/>
            <w:szCs w:val="24"/>
          </w:rPr>
          <w:delText>ajakohastanud</w:delText>
        </w:r>
        <w:r w:rsidR="00CC5411" w:rsidDel="00317DAE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CC5411">
        <w:rPr>
          <w:rFonts w:ascii="Times New Roman" w:hAnsi="Times New Roman" w:cs="Times New Roman"/>
          <w:sz w:val="24"/>
          <w:szCs w:val="24"/>
        </w:rPr>
        <w:t>ning</w:t>
      </w:r>
      <w:ins w:id="249" w:author="Mari Koik" w:date="2024-06-26T14:55:00Z">
        <w:r w:rsidR="00317DAE">
          <w:rPr>
            <w:rFonts w:ascii="Times New Roman" w:hAnsi="Times New Roman" w:cs="Times New Roman"/>
            <w:sz w:val="24"/>
            <w:szCs w:val="24"/>
          </w:rPr>
          <w:t xml:space="preserve"> on</w:t>
        </w:r>
      </w:ins>
      <w:r w:rsidR="00CC5411">
        <w:rPr>
          <w:b/>
          <w:bCs/>
        </w:rPr>
        <w:t xml:space="preserve"> </w:t>
      </w:r>
      <w:r w:rsidR="00CC5411" w:rsidRPr="00CC5411">
        <w:rPr>
          <w:rFonts w:ascii="Times New Roman" w:hAnsi="Times New Roman" w:cs="Times New Roman"/>
          <w:sz w:val="24"/>
          <w:szCs w:val="24"/>
        </w:rPr>
        <w:t xml:space="preserve">esitanud </w:t>
      </w:r>
      <w:commentRangeEnd w:id="219"/>
      <w:r w:rsidR="006E0D65">
        <w:rPr>
          <w:rStyle w:val="Kommentaariviide"/>
        </w:rPr>
        <w:commentReference w:id="219"/>
      </w:r>
      <w:r w:rsidR="00CC5411" w:rsidRPr="00CC5411">
        <w:rPr>
          <w:rFonts w:ascii="Times New Roman" w:hAnsi="Times New Roman" w:cs="Times New Roman"/>
          <w:sz w:val="24"/>
          <w:szCs w:val="24"/>
        </w:rPr>
        <w:t>eelmise majandusaasta aruande mittetulundusühingute ja sihtasutuste registrile või äriregistrile seaduses ettenähtud tähtaegu järgides</w:t>
      </w:r>
      <w:r w:rsidRPr="00CC5411">
        <w:rPr>
          <w:rFonts w:ascii="Times New Roman" w:hAnsi="Times New Roman" w:cs="Times New Roman"/>
          <w:sz w:val="24"/>
          <w:szCs w:val="24"/>
        </w:rPr>
        <w:t>.</w:t>
      </w:r>
      <w:r w:rsidRPr="00C20C36">
        <w:rPr>
          <w:rFonts w:ascii="Times New Roman" w:hAnsi="Times New Roman" w:cs="Times New Roman"/>
          <w:sz w:val="24"/>
          <w:szCs w:val="24"/>
        </w:rPr>
        <w:t xml:space="preserve"> </w:t>
      </w: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Spordiorganisatsioonis treenimise eest tasutud kulu käsitatakse koolituskuluna juhul, kui </w:t>
      </w:r>
      <w:del w:id="250" w:author="Mari Koik" w:date="2024-06-26T14:55:00Z">
        <w:r w:rsidRPr="00E60836" w:rsidDel="00317DAE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 xml:space="preserve">spordiorganisatsiooni </w:delText>
        </w:r>
      </w:del>
      <w:r w:rsidRPr="00E608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treeningu</w:t>
      </w:r>
      <w:del w:id="251" w:author="Mari Koik" w:date="2024-06-26T14:55:00Z">
        <w:r w:rsidRPr="00E60836" w:rsidDel="00317DAE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te</w:delText>
        </w:r>
      </w:del>
      <w:r w:rsidRPr="00E608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</w:t>
      </w: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osaleja on koolituskulu tasumise kalendriaasta 1. jaanuaril alla </w:t>
      </w:r>
      <w:commentRangeStart w:id="252"/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18</w:t>
      </w:r>
      <w:ins w:id="253" w:author="Mari Koik" w:date="2024-06-27T14:18:00Z">
        <w:r w:rsidR="00D6328E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 xml:space="preserve"> </w:t>
        </w:r>
      </w:ins>
      <w:del w:id="254" w:author="Mari Koik" w:date="2024-06-27T14:18:00Z">
        <w:r w:rsidR="005D4DCD" w:rsidDel="00D6328E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-</w:delText>
        </w:r>
      </w:del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aasta</w:t>
      </w:r>
      <w:ins w:id="255" w:author="Mari Koik" w:date="2024-06-27T14:18:00Z">
        <w:r w:rsidR="00D6328E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 xml:space="preserve"> vanu</w:t>
        </w:r>
      </w:ins>
      <w:r w:rsidR="005D4DC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</w:t>
      </w: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</w:t>
      </w:r>
      <w:commentRangeEnd w:id="252"/>
      <w:r w:rsidR="00D6328E">
        <w:rPr>
          <w:rStyle w:val="Kommentaariviide"/>
        </w:rPr>
        <w:commentReference w:id="252"/>
      </w:r>
      <w:r w:rsidRPr="00C20C3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.“</w:t>
      </w:r>
      <w:ins w:id="256" w:author="Mari Koik" w:date="2024-06-26T20:29:00Z">
        <w:r w:rsidR="00E60836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>;</w:t>
        </w:r>
      </w:ins>
      <w:del w:id="257" w:author="Mari Koik" w:date="2024-06-26T20:29:00Z">
        <w:r w:rsidRPr="00C20C36" w:rsidDel="00E60836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.</w:delText>
        </w:r>
        <w:r w:rsidR="007E4EC9" w:rsidDel="00E60836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 xml:space="preserve"> </w:delText>
        </w:r>
      </w:del>
    </w:p>
    <w:p w14:paraId="65ABB40D" w14:textId="22CAF463" w:rsidR="00AF4B01" w:rsidRDefault="00AF4B01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F0E426B" w14:textId="15BE5EE5" w:rsidR="00E67BE4" w:rsidRPr="00760027" w:rsidRDefault="007A5B76" w:rsidP="0076002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258" w:name="_Hlk167703239"/>
      <w:r w:rsidRPr="00760027">
        <w:rPr>
          <w:rFonts w:ascii="Times New Roman" w:hAnsi="Times New Roman" w:cs="Times New Roman"/>
          <w:b/>
          <w:bCs/>
          <w:color w:val="202020"/>
          <w:sz w:val="24"/>
          <w:szCs w:val="24"/>
          <w:bdr w:val="none" w:sz="0" w:space="0" w:color="auto" w:frame="1"/>
          <w:shd w:val="clear" w:color="auto" w:fill="FFFFFF"/>
        </w:rPr>
        <w:t>2)</w:t>
      </w:r>
      <w:r w:rsidRPr="007600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 paragrahvi 57</w:t>
      </w:r>
      <w:r w:rsidRPr="00760027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1</w:t>
      </w:r>
      <w:r w:rsidRPr="007600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 lõiget 2 täiendatakse pärast sõnu „õpet läbi viia</w:t>
      </w:r>
      <w:commentRangeStart w:id="259"/>
      <w:ins w:id="260" w:author="Mari Koik" w:date="2024-06-27T13:54:00Z">
        <w:r w:rsidR="009D04DF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>,</w:t>
        </w:r>
      </w:ins>
      <w:commentRangeEnd w:id="259"/>
      <w:ins w:id="261" w:author="Mari Koik" w:date="2024-06-27T14:00:00Z">
        <w:r w:rsidR="00731201">
          <w:rPr>
            <w:rStyle w:val="Kommentaariviide"/>
          </w:rPr>
          <w:commentReference w:id="259"/>
        </w:r>
      </w:ins>
      <w:r w:rsidRPr="007600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” </w:t>
      </w:r>
      <w:r w:rsidR="0018238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sõnadega</w:t>
      </w:r>
      <w:r w:rsidRPr="007600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„</w:t>
      </w:r>
      <w:commentRangeStart w:id="262"/>
      <w:commentRangeStart w:id="263"/>
      <w:del w:id="264" w:author="Mari Koik" w:date="2024-06-27T13:54:00Z">
        <w:r w:rsidRPr="00760027" w:rsidDel="009D04DF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,</w:delText>
        </w:r>
      </w:del>
      <w:commentRangeEnd w:id="263"/>
      <w:r w:rsidR="00731201">
        <w:rPr>
          <w:rStyle w:val="Kommentaariviide"/>
        </w:rPr>
        <w:commentReference w:id="263"/>
      </w:r>
      <w:del w:id="265" w:author="Mari Koik" w:date="2024-06-27T13:54:00Z">
        <w:r w:rsidRPr="00760027" w:rsidDel="009D04DF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 xml:space="preserve"> või </w:delText>
        </w:r>
      </w:del>
      <w:ins w:id="266" w:author="Mari Koik" w:date="2024-06-27T13:54:00Z">
        <w:r w:rsidR="009D04DF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>samuti</w:t>
        </w:r>
        <w:commentRangeEnd w:id="262"/>
        <w:r w:rsidR="009D04DF">
          <w:rPr>
            <w:rStyle w:val="Kommentaariviide"/>
          </w:rPr>
          <w:commentReference w:id="262"/>
        </w:r>
        <w:r w:rsidR="009D04DF" w:rsidRPr="00760027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 xml:space="preserve"> </w:t>
        </w:r>
      </w:ins>
      <w:r w:rsidRPr="007600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§ 26 lõikes 2</w:t>
      </w:r>
      <w:r w:rsidRPr="007600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2</w:t>
      </w:r>
      <w:r w:rsidRPr="0076002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nimetatud spordiorganisatsioon“.</w:t>
      </w:r>
    </w:p>
    <w:bookmarkEnd w:id="258"/>
    <w:p w14:paraId="17A7095E" w14:textId="7853FFA2" w:rsidR="00E67BE4" w:rsidRDefault="00E67BE4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72739B5" w14:textId="2492041E" w:rsidR="00AF4B01" w:rsidRPr="00EA47AB" w:rsidRDefault="00AF4B01" w:rsidP="00EA47AB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EA47A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EA47AB" w:rsidRPr="00EA47A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A47AB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19C2651A" w14:textId="77777777" w:rsidR="00EA47AB" w:rsidRDefault="00EA47AB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54DBA5D" w14:textId="3494675B" w:rsidR="00EF3B92" w:rsidRDefault="00EF3B92" w:rsidP="00760027">
      <w:pPr>
        <w:pStyle w:val="Vahedeta"/>
        <w:jc w:val="both"/>
        <w:rPr>
          <w:ins w:id="267" w:author="Helen Uustalu" w:date="2024-06-25T09:03:00Z"/>
          <w:rFonts w:ascii="Times New Roman" w:hAnsi="Times New Roman" w:cs="Times New Roman"/>
          <w:sz w:val="24"/>
          <w:szCs w:val="24"/>
        </w:rPr>
      </w:pPr>
      <w:ins w:id="268" w:author="Helen Uustalu" w:date="2024-06-25T09:03:00Z">
        <w:r>
          <w:rPr>
            <w:rFonts w:ascii="Times New Roman" w:hAnsi="Times New Roman" w:cs="Times New Roman"/>
            <w:sz w:val="24"/>
            <w:szCs w:val="24"/>
          </w:rPr>
          <w:t xml:space="preserve">(1) </w:t>
        </w:r>
      </w:ins>
      <w:r w:rsidR="00166769" w:rsidRPr="00760027">
        <w:rPr>
          <w:rFonts w:ascii="Times New Roman" w:hAnsi="Times New Roman" w:cs="Times New Roman"/>
          <w:sz w:val="24"/>
          <w:szCs w:val="24"/>
        </w:rPr>
        <w:t>Käesolev seadus</w:t>
      </w:r>
      <w:r w:rsidR="00F65EEA" w:rsidRPr="00760027">
        <w:rPr>
          <w:rFonts w:ascii="Times New Roman" w:hAnsi="Times New Roman" w:cs="Times New Roman"/>
          <w:sz w:val="24"/>
          <w:szCs w:val="24"/>
        </w:rPr>
        <w:t xml:space="preserve"> jõustub 2025. aasta 1</w:t>
      </w:r>
      <w:ins w:id="269" w:author="Mari Koik" w:date="2024-06-26T14:56:00Z">
        <w:r w:rsidR="00317DAE">
          <w:rPr>
            <w:rFonts w:ascii="Times New Roman" w:hAnsi="Times New Roman" w:cs="Times New Roman"/>
            <w:sz w:val="24"/>
            <w:szCs w:val="24"/>
          </w:rPr>
          <w:t>.</w:t>
        </w:r>
      </w:ins>
      <w:r w:rsidR="00F65EEA" w:rsidRPr="00760027">
        <w:rPr>
          <w:rFonts w:ascii="Times New Roman" w:hAnsi="Times New Roman" w:cs="Times New Roman"/>
          <w:sz w:val="24"/>
          <w:szCs w:val="24"/>
        </w:rPr>
        <w:t xml:space="preserve"> jaanuaril</w:t>
      </w:r>
      <w:ins w:id="270" w:author="Helen Uustalu" w:date="2024-06-25T09:03:00Z">
        <w:r>
          <w:rPr>
            <w:rFonts w:ascii="Times New Roman" w:hAnsi="Times New Roman" w:cs="Times New Roman"/>
            <w:sz w:val="24"/>
            <w:szCs w:val="24"/>
          </w:rPr>
          <w:t>.</w:t>
        </w:r>
      </w:ins>
    </w:p>
    <w:p w14:paraId="4185432D" w14:textId="77777777" w:rsidR="00EF3B92" w:rsidRDefault="00EF3B92" w:rsidP="00760027">
      <w:pPr>
        <w:pStyle w:val="Vahedeta"/>
        <w:jc w:val="both"/>
        <w:rPr>
          <w:ins w:id="271" w:author="Helen Uustalu" w:date="2024-06-25T09:03:00Z"/>
          <w:rFonts w:ascii="Times New Roman" w:hAnsi="Times New Roman" w:cs="Times New Roman"/>
          <w:sz w:val="24"/>
          <w:szCs w:val="24"/>
        </w:rPr>
      </w:pPr>
    </w:p>
    <w:p w14:paraId="4E0B9BFC" w14:textId="2653E38C" w:rsidR="00166769" w:rsidRDefault="00EF3B92" w:rsidP="0076002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ins w:id="272" w:author="Helen Uustalu" w:date="2024-06-25T09:03:00Z">
        <w:r>
          <w:rPr>
            <w:rFonts w:ascii="Times New Roman" w:hAnsi="Times New Roman" w:cs="Times New Roman"/>
            <w:sz w:val="24"/>
            <w:szCs w:val="24"/>
          </w:rPr>
          <w:t>(2) Kä</w:t>
        </w:r>
      </w:ins>
      <w:ins w:id="273" w:author="Mari Koik" w:date="2024-06-26T14:56:00Z">
        <w:r w:rsidR="00317DAE">
          <w:rPr>
            <w:rFonts w:ascii="Times New Roman" w:hAnsi="Times New Roman" w:cs="Times New Roman"/>
            <w:sz w:val="24"/>
            <w:szCs w:val="24"/>
          </w:rPr>
          <w:t>e</w:t>
        </w:r>
      </w:ins>
      <w:ins w:id="274" w:author="Helen Uustalu" w:date="2024-06-25T09:03:00Z">
        <w:r>
          <w:rPr>
            <w:rFonts w:ascii="Times New Roman" w:hAnsi="Times New Roman" w:cs="Times New Roman"/>
            <w:sz w:val="24"/>
            <w:szCs w:val="24"/>
          </w:rPr>
          <w:t>soleva seaduse</w:t>
        </w:r>
      </w:ins>
      <w:del w:id="275" w:author="Helen Uustalu" w:date="2024-06-25T09:03:00Z">
        <w:r w:rsidR="00F65EEA" w:rsidRPr="00760027" w:rsidDel="00EF3B92">
          <w:rPr>
            <w:rFonts w:ascii="Times New Roman" w:hAnsi="Times New Roman" w:cs="Times New Roman"/>
            <w:sz w:val="24"/>
            <w:szCs w:val="24"/>
          </w:rPr>
          <w:delText>, välja arvatud</w:delText>
        </w:r>
      </w:del>
      <w:r w:rsidR="00F65EEA" w:rsidRPr="00760027">
        <w:rPr>
          <w:rFonts w:ascii="Times New Roman" w:hAnsi="Times New Roman" w:cs="Times New Roman"/>
          <w:sz w:val="24"/>
          <w:szCs w:val="24"/>
        </w:rPr>
        <w:t xml:space="preserve"> § 1 punktid 1</w:t>
      </w:r>
      <w:r w:rsidR="003A74B0">
        <w:rPr>
          <w:rFonts w:ascii="Times New Roman" w:hAnsi="Times New Roman" w:cs="Times New Roman"/>
          <w:sz w:val="24"/>
          <w:szCs w:val="24"/>
        </w:rPr>
        <w:t>2</w:t>
      </w:r>
      <w:del w:id="276" w:author="Helen Uustalu" w:date="2024-06-25T09:04:00Z">
        <w:r w:rsidR="00F65EEA" w:rsidRPr="00760027" w:rsidDel="00EF3B92">
          <w:rPr>
            <w:rFonts w:ascii="Times New Roman" w:hAnsi="Times New Roman" w:cs="Times New Roman"/>
            <w:sz w:val="24"/>
            <w:szCs w:val="24"/>
          </w:rPr>
          <w:delText>-</w:delText>
        </w:r>
      </w:del>
      <w:ins w:id="277" w:author="Helen Uustalu" w:date="2024-06-25T09:04:00Z">
        <w:r>
          <w:rPr>
            <w:rFonts w:ascii="Times New Roman" w:hAnsi="Times New Roman" w:cs="Times New Roman"/>
            <w:sz w:val="24"/>
            <w:szCs w:val="24"/>
          </w:rPr>
          <w:t>−</w:t>
        </w:r>
      </w:ins>
      <w:r w:rsidR="00F65EEA" w:rsidRPr="00760027">
        <w:rPr>
          <w:rFonts w:ascii="Times New Roman" w:hAnsi="Times New Roman" w:cs="Times New Roman"/>
          <w:sz w:val="24"/>
          <w:szCs w:val="24"/>
        </w:rPr>
        <w:t>1</w:t>
      </w:r>
      <w:r w:rsidR="003A74B0">
        <w:rPr>
          <w:rFonts w:ascii="Times New Roman" w:hAnsi="Times New Roman" w:cs="Times New Roman"/>
          <w:sz w:val="24"/>
          <w:szCs w:val="24"/>
        </w:rPr>
        <w:t>8</w:t>
      </w:r>
      <w:del w:id="278" w:author="Helen Uustalu" w:date="2024-06-25T09:04:00Z">
        <w:r w:rsidR="00F65EEA" w:rsidRPr="00760027" w:rsidDel="00EF3B92">
          <w:rPr>
            <w:rFonts w:ascii="Times New Roman" w:hAnsi="Times New Roman" w:cs="Times New Roman"/>
            <w:sz w:val="24"/>
            <w:szCs w:val="24"/>
          </w:rPr>
          <w:delText>, mis</w:delText>
        </w:r>
      </w:del>
      <w:r w:rsidR="00F65EEA" w:rsidRPr="00760027">
        <w:rPr>
          <w:rFonts w:ascii="Times New Roman" w:hAnsi="Times New Roman" w:cs="Times New Roman"/>
          <w:sz w:val="24"/>
          <w:szCs w:val="24"/>
        </w:rPr>
        <w:t xml:space="preserve"> jõustuvad 2025. aasta 1. aprillil.</w:t>
      </w:r>
      <w:r w:rsidR="00F65E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5CBEB1" w14:textId="700C6D68" w:rsidR="001F23BF" w:rsidRDefault="001F23BF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7CE2F36" w14:textId="2BF5EAFB" w:rsidR="001F23BF" w:rsidRDefault="001F23BF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2ECA843" w14:textId="77777777" w:rsidR="002E7EE7" w:rsidRDefault="002E7EE7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733B11A" w14:textId="2793B139" w:rsidR="00B62B97" w:rsidRPr="00367235" w:rsidRDefault="00B62B97" w:rsidP="00B62B97">
      <w:pPr>
        <w:suppressAutoHyphens/>
        <w:ind w:hanging="11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Lauri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Hussar</w:t>
      </w:r>
      <w:proofErr w:type="spellEnd"/>
    </w:p>
    <w:p w14:paraId="651DE9D1" w14:textId="77777777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Riigikogu esimees</w:t>
      </w:r>
    </w:p>
    <w:p w14:paraId="479FD9AE" w14:textId="77777777" w:rsidR="00B62B97" w:rsidRPr="00367235" w:rsidRDefault="00B62B97" w:rsidP="00B62B97">
      <w:pPr>
        <w:widowControl w:val="0"/>
        <w:tabs>
          <w:tab w:val="left" w:pos="0"/>
        </w:tabs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2CFBC41F" w14:textId="61CD67B5" w:rsidR="002E7EE7" w:rsidRDefault="00B62B97" w:rsidP="002E7EE7">
      <w:pPr>
        <w:widowControl w:val="0"/>
        <w:pBdr>
          <w:bottom w:val="single" w:sz="12" w:space="11" w:color="auto"/>
        </w:pBdr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Tallinn,</w:t>
      </w: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</w: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  <w:t>202</w:t>
      </w:r>
      <w:r w:rsidR="009E16FC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4</w:t>
      </w:r>
    </w:p>
    <w:p w14:paraId="33796427" w14:textId="77777777" w:rsidR="002E7EE7" w:rsidRPr="00367235" w:rsidRDefault="002E7EE7" w:rsidP="002E7EE7">
      <w:pPr>
        <w:widowControl w:val="0"/>
        <w:pBdr>
          <w:bottom w:val="single" w:sz="12" w:space="11" w:color="auto"/>
        </w:pBdr>
        <w:suppressAutoHyphens/>
        <w:autoSpaceDN w:val="0"/>
        <w:textAlignment w:val="baseline"/>
        <w:rPr>
          <w:lang w:eastAsia="et-EE"/>
        </w:rPr>
      </w:pPr>
    </w:p>
    <w:p w14:paraId="6086FDC4" w14:textId="58557745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Algatab Vabariigi Valitsus  </w:t>
      </w:r>
    </w:p>
    <w:p w14:paraId="35C22B56" w14:textId="77777777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750541A1" w14:textId="77777777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Vabariigi Valitsuse nimel</w:t>
      </w:r>
    </w:p>
    <w:p w14:paraId="65B3B0F3" w14:textId="77777777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39985709" w14:textId="77777777" w:rsidR="00B62B97" w:rsidRPr="00367235" w:rsidRDefault="00B62B97" w:rsidP="00B62B97">
      <w:pPr>
        <w:widowControl w:val="0"/>
        <w:suppressAutoHyphens/>
        <w:autoSpaceDN w:val="0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36723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(allkirjastatud digitaalselt)</w:t>
      </w:r>
    </w:p>
    <w:p w14:paraId="244FB84E" w14:textId="77777777" w:rsidR="00B62B97" w:rsidRPr="00367235" w:rsidRDefault="00B62B97" w:rsidP="00B62B97">
      <w:pPr>
        <w:rPr>
          <w:rFonts w:ascii="Times New Roman" w:hAnsi="Times New Roman" w:cs="Times New Roman"/>
          <w:sz w:val="24"/>
          <w:szCs w:val="24"/>
        </w:rPr>
      </w:pPr>
    </w:p>
    <w:p w14:paraId="14447A26" w14:textId="77777777" w:rsidR="001F23BF" w:rsidRDefault="001F23BF" w:rsidP="00EA47AB">
      <w:pPr>
        <w:pStyle w:val="Vahedeta"/>
        <w:rPr>
          <w:rFonts w:ascii="Times New Roman" w:hAnsi="Times New Roman" w:cs="Times New Roman"/>
          <w:sz w:val="24"/>
          <w:szCs w:val="24"/>
        </w:rPr>
      </w:pPr>
    </w:p>
    <w:sectPr w:rsidR="001F23B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i Koik" w:date="2024-06-27T13:28:00Z" w:initials="MK">
    <w:p w14:paraId="37EACE75" w14:textId="77777777" w:rsidR="002142C8" w:rsidRDefault="000660C5" w:rsidP="00670600">
      <w:pPr>
        <w:pStyle w:val="Kommentaaritekst"/>
        <w:jc w:val="left"/>
      </w:pPr>
      <w:r>
        <w:rPr>
          <w:rStyle w:val="Kommentaariviide"/>
        </w:rPr>
        <w:annotationRef/>
      </w:r>
      <w:r w:rsidR="002142C8">
        <w:t xml:space="preserve">Seal on </w:t>
      </w:r>
      <w:r w:rsidR="002142C8">
        <w:rPr>
          <w:i/>
          <w:iCs/>
        </w:rPr>
        <w:t>üritus</w:t>
      </w:r>
      <w:r w:rsidR="002142C8">
        <w:t xml:space="preserve">. Üldse tuleks kogu eelnõus läbi mõelda, millal rääkida </w:t>
      </w:r>
      <w:r w:rsidR="002142C8">
        <w:rPr>
          <w:i/>
          <w:iCs/>
        </w:rPr>
        <w:t>üritusest</w:t>
      </w:r>
      <w:r w:rsidR="002142C8">
        <w:t xml:space="preserve">, millal </w:t>
      </w:r>
      <w:r w:rsidR="002142C8">
        <w:rPr>
          <w:i/>
          <w:iCs/>
        </w:rPr>
        <w:t>võistlusest</w:t>
      </w:r>
      <w:r w:rsidR="002142C8">
        <w:t>. Eelkõige puudutab see § 20 muudetud kujul. Märkisin need kohad halliga.</w:t>
      </w:r>
    </w:p>
  </w:comment>
  <w:comment w:id="7" w:author="Mari Koik" w:date="2024-06-26T13:51:00Z" w:initials="MK">
    <w:p w14:paraId="0F48B9FA" w14:textId="77777777" w:rsidR="00E92630" w:rsidRDefault="00317607" w:rsidP="00547419">
      <w:pPr>
        <w:pStyle w:val="Kommentaaritekst"/>
        <w:jc w:val="left"/>
      </w:pPr>
      <w:r>
        <w:rPr>
          <w:rStyle w:val="Kommentaariviide"/>
        </w:rPr>
        <w:annotationRef/>
      </w:r>
      <w:r w:rsidR="00E92630">
        <w:t xml:space="preserve">Rahvuslikkusega ei ole see ju tegelikult seotud. Ingl </w:t>
      </w:r>
      <w:r w:rsidR="00E92630">
        <w:rPr>
          <w:i/>
          <w:iCs/>
        </w:rPr>
        <w:t xml:space="preserve">national </w:t>
      </w:r>
      <w:r w:rsidR="00E92630">
        <w:t xml:space="preserve">sobiv vaste oleks siin </w:t>
      </w:r>
      <w:r w:rsidR="00E92630">
        <w:rPr>
          <w:i/>
          <w:iCs/>
        </w:rPr>
        <w:t>riigi</w:t>
      </w:r>
      <w:r w:rsidR="00E92630">
        <w:t xml:space="preserve">. </w:t>
      </w:r>
    </w:p>
  </w:comment>
  <w:comment w:id="12" w:author="Mari Koik" w:date="2024-06-26T13:51:00Z" w:initials="MK">
    <w:p w14:paraId="198D9483" w14:textId="3506CB30" w:rsidR="00317607" w:rsidRDefault="00317607" w:rsidP="00904518">
      <w:pPr>
        <w:pStyle w:val="Kommentaaritekst"/>
        <w:jc w:val="left"/>
      </w:pPr>
      <w:r>
        <w:rPr>
          <w:rStyle w:val="Kommentaariviide"/>
        </w:rPr>
        <w:annotationRef/>
      </w:r>
      <w:r>
        <w:t>-o</w:t>
      </w:r>
    </w:p>
  </w:comment>
  <w:comment w:id="15" w:author="Mari Koik" w:date="2024-06-26T13:54:00Z" w:initials="MK">
    <w:p w14:paraId="6BA2A989" w14:textId="77777777" w:rsidR="00317607" w:rsidRDefault="00317607" w:rsidP="00851630">
      <w:pPr>
        <w:pStyle w:val="Kommentaaritekst"/>
        <w:jc w:val="left"/>
      </w:pPr>
      <w:r>
        <w:rPr>
          <w:rStyle w:val="Kommentaariviide"/>
        </w:rPr>
        <w:annotationRef/>
      </w:r>
      <w:r>
        <w:t>koma</w:t>
      </w:r>
    </w:p>
  </w:comment>
  <w:comment w:id="24" w:author="Mari Koik" w:date="2024-06-27T14:11:00Z" w:initials="MK">
    <w:p w14:paraId="1B24989A" w14:textId="77777777" w:rsidR="00B0529A" w:rsidRDefault="00B0529A" w:rsidP="001E425B">
      <w:pPr>
        <w:pStyle w:val="Kommentaaritekst"/>
        <w:jc w:val="left"/>
      </w:pPr>
      <w:r>
        <w:rPr>
          <w:rStyle w:val="Kommentaariviide"/>
        </w:rPr>
        <w:annotationRef/>
      </w:r>
      <w:r>
        <w:t xml:space="preserve">Soovitan tungivalt asendada see sõnaga </w:t>
      </w:r>
      <w:r>
        <w:rPr>
          <w:i/>
          <w:iCs/>
        </w:rPr>
        <w:t xml:space="preserve">riigi, </w:t>
      </w:r>
      <w:r>
        <w:t xml:space="preserve">st muuta </w:t>
      </w:r>
      <w:r>
        <w:rPr>
          <w:i/>
          <w:iCs/>
        </w:rPr>
        <w:t>rahvuslik olümpiakomitee riigi olümpiakomiteeks</w:t>
      </w:r>
      <w:r>
        <w:t xml:space="preserve">. See komitee ei tegutse ju rahvuse, vaid riigi põhjal. Ühtlasi tuleks eelnõusse lisada üks muutmiskäsk, millega muudetakse ka kehtivas sõnastuses </w:t>
      </w:r>
      <w:r>
        <w:rPr>
          <w:i/>
          <w:iCs/>
        </w:rPr>
        <w:t>rahvuslik riigi</w:t>
      </w:r>
      <w:r>
        <w:t>'ks. See esineb seal 4 x, saaks ühe muudatusega.</w:t>
      </w:r>
    </w:p>
  </w:comment>
  <w:comment w:id="23" w:author="Mari Koik" w:date="2024-06-27T13:57:00Z" w:initials="MK">
    <w:p w14:paraId="38FAA6CE" w14:textId="2243A07A" w:rsidR="00722770" w:rsidRDefault="00722770" w:rsidP="00EE4D7B">
      <w:pPr>
        <w:pStyle w:val="Kommentaaritekst"/>
        <w:jc w:val="left"/>
      </w:pPr>
      <w:r>
        <w:rPr>
          <w:rStyle w:val="Kommentaariviide"/>
        </w:rPr>
        <w:annotationRef/>
      </w:r>
      <w:r>
        <w:t>Lause lõpus olev saab rõhutatud.</w:t>
      </w:r>
    </w:p>
  </w:comment>
  <w:comment w:id="34" w:author="Mari Koik" w:date="2024-06-27T11:12:00Z" w:initials="MK">
    <w:p w14:paraId="1A76A718" w14:textId="0071A226" w:rsidR="00A04CD4" w:rsidRDefault="00A04CD4" w:rsidP="00E42AF7">
      <w:pPr>
        <w:pStyle w:val="Kommentaaritekst"/>
        <w:jc w:val="left"/>
      </w:pPr>
      <w:r>
        <w:rPr>
          <w:rStyle w:val="Kommentaariviide"/>
        </w:rPr>
        <w:annotationRef/>
      </w:r>
      <w:r>
        <w:t>Proovisin kordust vähendada. Loodetavasti sobib.</w:t>
      </w:r>
    </w:p>
  </w:comment>
  <w:comment w:id="38" w:author="Mari Koik" w:date="2024-06-27T10:58:00Z" w:initials="MK">
    <w:p w14:paraId="1C92541E" w14:textId="0742EC6B" w:rsidR="00F42363" w:rsidRDefault="00F42363" w:rsidP="00B2414F">
      <w:pPr>
        <w:pStyle w:val="Kommentaaritekst"/>
        <w:jc w:val="left"/>
      </w:pPr>
      <w:r>
        <w:rPr>
          <w:rStyle w:val="Kommentaariviide"/>
        </w:rPr>
        <w:annotationRef/>
      </w:r>
      <w:r>
        <w:t>Vt märkus eespool.</w:t>
      </w:r>
    </w:p>
  </w:comment>
  <w:comment w:id="41" w:author="Mari Koik" w:date="2024-06-26T20:33:00Z" w:initials="MK">
    <w:p w14:paraId="2E36BD4D" w14:textId="58D11238" w:rsidR="00A55CF4" w:rsidRDefault="00A55CF4" w:rsidP="00BB7230">
      <w:pPr>
        <w:pStyle w:val="Kommentaaritekst"/>
        <w:jc w:val="left"/>
      </w:pPr>
      <w:r>
        <w:rPr>
          <w:rStyle w:val="Kommentaariviide"/>
        </w:rPr>
        <w:annotationRef/>
      </w:r>
      <w:r>
        <w:t>-o</w:t>
      </w:r>
    </w:p>
  </w:comment>
  <w:comment w:id="45" w:author="Mari Koik" w:date="2024-06-26T20:33:00Z" w:initials="MK">
    <w:p w14:paraId="6CEE6DD8" w14:textId="2FF67A91" w:rsidR="00A55CF4" w:rsidRDefault="00A55CF4" w:rsidP="001F162C">
      <w:pPr>
        <w:pStyle w:val="Kommentaaritekst"/>
        <w:jc w:val="left"/>
      </w:pPr>
      <w:r>
        <w:rPr>
          <w:rStyle w:val="Kommentaariviide"/>
        </w:rPr>
        <w:annotationRef/>
      </w:r>
      <w:r>
        <w:t>-o</w:t>
      </w:r>
    </w:p>
  </w:comment>
  <w:comment w:id="57" w:author="Mari Koik" w:date="2024-06-27T11:00:00Z" w:initials="MK">
    <w:p w14:paraId="16F7F535" w14:textId="77777777" w:rsidR="00F42363" w:rsidRDefault="00F42363" w:rsidP="004D4B5A">
      <w:pPr>
        <w:pStyle w:val="Kommentaaritekst"/>
        <w:jc w:val="left"/>
      </w:pPr>
      <w:r>
        <w:rPr>
          <w:rStyle w:val="Kommentaariviide"/>
        </w:rPr>
        <w:annotationRef/>
      </w:r>
      <w:r>
        <w:t>Vt märkus eespool</w:t>
      </w:r>
    </w:p>
  </w:comment>
  <w:comment w:id="60" w:author="Mari Koik" w:date="2024-06-26T20:33:00Z" w:initials="MK">
    <w:p w14:paraId="42EF490B" w14:textId="6C8ED4C3" w:rsidR="00A55CF4" w:rsidRDefault="00A55CF4" w:rsidP="004E404B">
      <w:pPr>
        <w:pStyle w:val="Kommentaaritekst"/>
        <w:jc w:val="left"/>
      </w:pPr>
      <w:r>
        <w:rPr>
          <w:rStyle w:val="Kommentaariviide"/>
        </w:rPr>
        <w:annotationRef/>
      </w:r>
      <w:r>
        <w:t>-o</w:t>
      </w:r>
    </w:p>
  </w:comment>
  <w:comment w:id="47" w:author="Mari Koik" w:date="2024-06-27T12:07:00Z" w:initials="MK">
    <w:p w14:paraId="5A2FF46D" w14:textId="77777777" w:rsidR="000B3C45" w:rsidRDefault="000B3C45" w:rsidP="00B0087D">
      <w:pPr>
        <w:pStyle w:val="Kommentaaritekst"/>
        <w:jc w:val="left"/>
      </w:pPr>
      <w:r>
        <w:rPr>
          <w:rStyle w:val="Kommentaariviide"/>
        </w:rPr>
        <w:annotationRef/>
      </w:r>
      <w:r>
        <w:t>Võib-olla liigendada rohkem? Teha punkte?</w:t>
      </w:r>
    </w:p>
  </w:comment>
  <w:comment w:id="84" w:author="Mari Koik" w:date="2024-06-27T11:01:00Z" w:initials="MK">
    <w:p w14:paraId="02A16954" w14:textId="2E36E71F" w:rsidR="00F42363" w:rsidRDefault="00F42363" w:rsidP="004E6B8E">
      <w:pPr>
        <w:pStyle w:val="Kommentaaritekst"/>
        <w:jc w:val="left"/>
      </w:pPr>
      <w:r>
        <w:rPr>
          <w:rStyle w:val="Kommentaariviide"/>
        </w:rPr>
        <w:annotationRef/>
      </w:r>
      <w:r>
        <w:t>Vt märkus eespool</w:t>
      </w:r>
    </w:p>
  </w:comment>
  <w:comment w:id="88" w:author="Mari Koik" w:date="2024-06-26T20:32:00Z" w:initials="MK">
    <w:p w14:paraId="0A85AB38" w14:textId="5AFECBE4" w:rsidR="00A55CF4" w:rsidRDefault="00A55CF4" w:rsidP="006A226F">
      <w:pPr>
        <w:pStyle w:val="Kommentaaritekst"/>
        <w:jc w:val="left"/>
      </w:pPr>
      <w:r>
        <w:rPr>
          <w:rStyle w:val="Kommentaariviide"/>
        </w:rPr>
        <w:annotationRef/>
      </w:r>
      <w:r>
        <w:t>-o</w:t>
      </w:r>
    </w:p>
  </w:comment>
  <w:comment w:id="100" w:author="Mari Koik" w:date="2024-06-27T11:01:00Z" w:initials="MK">
    <w:p w14:paraId="044CA27B" w14:textId="77777777" w:rsidR="00F42363" w:rsidRDefault="00F42363" w:rsidP="0042038A">
      <w:pPr>
        <w:pStyle w:val="Kommentaaritekst"/>
        <w:jc w:val="left"/>
      </w:pPr>
      <w:r>
        <w:rPr>
          <w:rStyle w:val="Kommentaariviide"/>
        </w:rPr>
        <w:annotationRef/>
      </w:r>
      <w:r>
        <w:t>Vt märkus eespool</w:t>
      </w:r>
    </w:p>
  </w:comment>
  <w:comment w:id="103" w:author="Mari Koik" w:date="2024-06-26T20:31:00Z" w:initials="MK">
    <w:p w14:paraId="208661E3" w14:textId="5C77D5C1" w:rsidR="00A55CF4" w:rsidRDefault="00A55CF4" w:rsidP="000A1E97">
      <w:pPr>
        <w:pStyle w:val="Kommentaaritekst"/>
        <w:jc w:val="left"/>
      </w:pPr>
      <w:r>
        <w:rPr>
          <w:rStyle w:val="Kommentaariviide"/>
        </w:rPr>
        <w:annotationRef/>
      </w:r>
      <w:r>
        <w:t>-o</w:t>
      </w:r>
    </w:p>
  </w:comment>
  <w:comment w:id="113" w:author="Mari Koik" w:date="2024-06-27T11:02:00Z" w:initials="MK">
    <w:p w14:paraId="07C1AAD0" w14:textId="77777777" w:rsidR="00F42363" w:rsidRDefault="00F42363" w:rsidP="006E00AB">
      <w:pPr>
        <w:pStyle w:val="Kommentaaritekst"/>
        <w:jc w:val="left"/>
      </w:pPr>
      <w:r>
        <w:rPr>
          <w:rStyle w:val="Kommentaariviide"/>
        </w:rPr>
        <w:annotationRef/>
      </w:r>
      <w:r>
        <w:t>Vt märkus eespool</w:t>
      </w:r>
    </w:p>
  </w:comment>
  <w:comment w:id="116" w:author="Mari Koik" w:date="2024-06-26T20:32:00Z" w:initials="MK">
    <w:p w14:paraId="045E4A2A" w14:textId="490D215B" w:rsidR="00A55CF4" w:rsidRDefault="00A55CF4" w:rsidP="005C61BA">
      <w:pPr>
        <w:pStyle w:val="Kommentaaritekst"/>
        <w:jc w:val="left"/>
      </w:pPr>
      <w:r>
        <w:rPr>
          <w:rStyle w:val="Kommentaariviide"/>
        </w:rPr>
        <w:annotationRef/>
      </w:r>
      <w:r>
        <w:t>-o</w:t>
      </w:r>
    </w:p>
  </w:comment>
  <w:comment w:id="112" w:author="Mari Koik" w:date="2024-06-27T11:34:00Z" w:initials="MK">
    <w:p w14:paraId="472F6357" w14:textId="77777777" w:rsidR="000C12FA" w:rsidRDefault="000C12FA" w:rsidP="00024473">
      <w:pPr>
        <w:pStyle w:val="Kommentaaritekst"/>
        <w:jc w:val="left"/>
      </w:pPr>
      <w:r>
        <w:rPr>
          <w:rStyle w:val="Kommentaariviide"/>
        </w:rPr>
        <w:annotationRef/>
      </w:r>
      <w:r>
        <w:t>Äkki siit alates võiks olla uus lõige?</w:t>
      </w:r>
    </w:p>
  </w:comment>
  <w:comment w:id="132" w:author="Mari Koik" w:date="2024-06-27T12:12:00Z" w:initials="MK">
    <w:p w14:paraId="2D0AE3C6" w14:textId="77777777" w:rsidR="000B3C45" w:rsidRDefault="000B3C45" w:rsidP="002F1325">
      <w:pPr>
        <w:pStyle w:val="Kommentaaritekst"/>
        <w:jc w:val="left"/>
      </w:pPr>
      <w:r>
        <w:rPr>
          <w:rStyle w:val="Kommentaariviide"/>
        </w:rPr>
        <w:annotationRef/>
      </w:r>
      <w:r>
        <w:t xml:space="preserve">Seal on </w:t>
      </w:r>
      <w:r>
        <w:rPr>
          <w:i/>
          <w:iCs/>
        </w:rPr>
        <w:t xml:space="preserve">spordiürituste </w:t>
      </w:r>
      <w:r>
        <w:t>tegelikult</w:t>
      </w:r>
    </w:p>
  </w:comment>
  <w:comment w:id="150" w:author="Mari Koik" w:date="2024-06-27T12:21:00Z" w:initials="MK">
    <w:p w14:paraId="50167AEC" w14:textId="77777777" w:rsidR="00B0529A" w:rsidRDefault="00E26C52" w:rsidP="00E72800">
      <w:pPr>
        <w:pStyle w:val="Kommentaaritekst"/>
        <w:jc w:val="left"/>
      </w:pPr>
      <w:r>
        <w:rPr>
          <w:rStyle w:val="Kommentaariviide"/>
        </w:rPr>
        <w:annotationRef/>
      </w:r>
      <w:r w:rsidR="00B0529A">
        <w:t xml:space="preserve">Sellise sõna leidsin mõnest üksikust seadusest ja määrusest, aga eelkõige infoturbeterminina. KorS ja ka uus turvategevuse seadus räägivad ikkagi </w:t>
      </w:r>
      <w:r w:rsidR="00B0529A">
        <w:rPr>
          <w:i/>
          <w:iCs/>
        </w:rPr>
        <w:t>ohust</w:t>
      </w:r>
      <w:r w:rsidR="00B0529A">
        <w:t xml:space="preserve">. Saan SK järgi aru, et </w:t>
      </w:r>
      <w:r w:rsidR="00B0529A">
        <w:rPr>
          <w:i/>
          <w:iCs/>
        </w:rPr>
        <w:t xml:space="preserve">turvarisk </w:t>
      </w:r>
      <w:r w:rsidR="00B0529A">
        <w:t>on kasutusele võetud KOVi aktide eeskujul. Palun läbi mõelda, kas see on hea termin (seonduvate seadustega kooskõla mõttes). Märkisin halliga.</w:t>
      </w:r>
    </w:p>
  </w:comment>
  <w:comment w:id="161" w:author="Mari Koik" w:date="2024-06-27T13:20:00Z" w:initials="MK">
    <w:p w14:paraId="5C595685" w14:textId="73F2715C" w:rsidR="00AD2058" w:rsidRDefault="00AD2058" w:rsidP="00D17A8A">
      <w:pPr>
        <w:pStyle w:val="Kommentaaritekst"/>
        <w:jc w:val="left"/>
      </w:pPr>
      <w:r>
        <w:rPr>
          <w:rStyle w:val="Kommentaariviide"/>
        </w:rPr>
        <w:annotationRef/>
      </w:r>
      <w:r>
        <w:t>See tingimus ei seostu ohtlikkusega. Pigem avalikus kohas käitumise nõuetega (KorS).</w:t>
      </w:r>
    </w:p>
  </w:comment>
  <w:comment w:id="211" w:author="Helen Uustalu" w:date="2024-06-25T09:00:00Z" w:initials="HU">
    <w:p w14:paraId="24C12DBE" w14:textId="5D783C0E" w:rsidR="00EF3B92" w:rsidRDefault="00EF3B92" w:rsidP="00782E80">
      <w:pPr>
        <w:pStyle w:val="Kommentaaritekst"/>
        <w:jc w:val="left"/>
      </w:pPr>
      <w:r>
        <w:rPr>
          <w:rStyle w:val="Kommentaariviide"/>
        </w:rPr>
        <w:annotationRef/>
      </w:r>
      <w:r>
        <w:t>Mõlemad on menetlejad, aga emb-kumb menetleb</w:t>
      </w:r>
    </w:p>
  </w:comment>
  <w:comment w:id="246" w:author="Mari Koik" w:date="2024-06-26T20:25:00Z" w:initials="MK">
    <w:p w14:paraId="7D05EB24" w14:textId="77777777" w:rsidR="00E60836" w:rsidRDefault="00E60836" w:rsidP="00566942">
      <w:pPr>
        <w:pStyle w:val="Kommentaaritekst"/>
        <w:jc w:val="left"/>
      </w:pPr>
      <w:r>
        <w:rPr>
          <w:rStyle w:val="Kommentaariviide"/>
        </w:rPr>
        <w:annotationRef/>
      </w:r>
      <w:r>
        <w:t>ühtlus</w:t>
      </w:r>
    </w:p>
  </w:comment>
  <w:comment w:id="219" w:author="Mari Koik" w:date="2024-06-27T13:56:00Z" w:initials="MK">
    <w:p w14:paraId="33BCAB30" w14:textId="77777777" w:rsidR="006E0D65" w:rsidRDefault="006E0D65" w:rsidP="00A047EB">
      <w:pPr>
        <w:pStyle w:val="Kommentaaritekst"/>
        <w:jc w:val="left"/>
      </w:pPr>
      <w:r>
        <w:rPr>
          <w:rStyle w:val="Kommentaariviide"/>
        </w:rPr>
        <w:annotationRef/>
      </w:r>
      <w:r>
        <w:t>Kas nii võiks?</w:t>
      </w:r>
    </w:p>
  </w:comment>
  <w:comment w:id="252" w:author="Mari Koik" w:date="2024-06-27T14:19:00Z" w:initials="MK">
    <w:p w14:paraId="451D9F82" w14:textId="77777777" w:rsidR="00D6328E" w:rsidRDefault="00D6328E" w:rsidP="00FD6B95">
      <w:pPr>
        <w:pStyle w:val="Kommentaaritekst"/>
        <w:jc w:val="left"/>
      </w:pPr>
      <w:r>
        <w:rPr>
          <w:rStyle w:val="Kommentaariviide"/>
        </w:rPr>
        <w:annotationRef/>
      </w:r>
      <w:r>
        <w:t>ühtlus</w:t>
      </w:r>
    </w:p>
  </w:comment>
  <w:comment w:id="259" w:author="Mari Koik" w:date="2024-06-27T14:00:00Z" w:initials="MK">
    <w:p w14:paraId="62678DEA" w14:textId="69EA0D0D" w:rsidR="00731201" w:rsidRDefault="00731201" w:rsidP="006D1737">
      <w:pPr>
        <w:pStyle w:val="Kommentaaritekst"/>
        <w:jc w:val="left"/>
      </w:pPr>
      <w:r>
        <w:rPr>
          <w:rStyle w:val="Kommentaariviide"/>
        </w:rPr>
        <w:annotationRef/>
      </w:r>
      <w:r>
        <w:t>koma</w:t>
      </w:r>
    </w:p>
  </w:comment>
  <w:comment w:id="263" w:author="Mari Koik" w:date="2024-06-27T14:00:00Z" w:initials="MK">
    <w:p w14:paraId="68725A17" w14:textId="77777777" w:rsidR="00731201" w:rsidRDefault="00731201" w:rsidP="00767A48">
      <w:pPr>
        <w:pStyle w:val="Kommentaaritekst"/>
        <w:jc w:val="left"/>
      </w:pPr>
      <w:r>
        <w:rPr>
          <w:rStyle w:val="Kommentaariviide"/>
        </w:rPr>
        <w:annotationRef/>
      </w:r>
      <w:r>
        <w:t>Koma ära</w:t>
      </w:r>
    </w:p>
  </w:comment>
  <w:comment w:id="262" w:author="Mari Koik" w:date="2024-06-27T13:54:00Z" w:initials="MK">
    <w:p w14:paraId="650FEB94" w14:textId="77777777" w:rsidR="00B0529A" w:rsidRDefault="009D04DF" w:rsidP="008E0D59">
      <w:pPr>
        <w:pStyle w:val="Kommentaaritekst"/>
        <w:jc w:val="left"/>
      </w:pPr>
      <w:r>
        <w:rPr>
          <w:rStyle w:val="Kommentaariviide"/>
        </w:rPr>
        <w:annotationRef/>
      </w:r>
      <w:r w:rsidR="00B0529A">
        <w:t>Sisuliselt vist õigem? Kõik nad on kohustatud esitama deklaratsiooni.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7EACE75" w15:done="0"/>
  <w15:commentEx w15:paraId="0F48B9FA" w15:done="0"/>
  <w15:commentEx w15:paraId="198D9483" w15:done="0"/>
  <w15:commentEx w15:paraId="6BA2A989" w15:done="0"/>
  <w15:commentEx w15:paraId="1B24989A" w15:done="0"/>
  <w15:commentEx w15:paraId="38FAA6CE" w15:done="0"/>
  <w15:commentEx w15:paraId="1A76A718" w15:done="0"/>
  <w15:commentEx w15:paraId="1C92541E" w15:done="0"/>
  <w15:commentEx w15:paraId="2E36BD4D" w15:done="0"/>
  <w15:commentEx w15:paraId="6CEE6DD8" w15:done="0"/>
  <w15:commentEx w15:paraId="16F7F535" w15:done="0"/>
  <w15:commentEx w15:paraId="42EF490B" w15:done="0"/>
  <w15:commentEx w15:paraId="5A2FF46D" w15:done="0"/>
  <w15:commentEx w15:paraId="02A16954" w15:done="0"/>
  <w15:commentEx w15:paraId="0A85AB38" w15:done="0"/>
  <w15:commentEx w15:paraId="044CA27B" w15:done="0"/>
  <w15:commentEx w15:paraId="208661E3" w15:done="0"/>
  <w15:commentEx w15:paraId="07C1AAD0" w15:done="0"/>
  <w15:commentEx w15:paraId="045E4A2A" w15:done="0"/>
  <w15:commentEx w15:paraId="472F6357" w15:done="0"/>
  <w15:commentEx w15:paraId="2D0AE3C6" w15:done="0"/>
  <w15:commentEx w15:paraId="50167AEC" w15:done="0"/>
  <w15:commentEx w15:paraId="5C595685" w15:done="0"/>
  <w15:commentEx w15:paraId="24C12DBE" w15:done="0"/>
  <w15:commentEx w15:paraId="7D05EB24" w15:done="0"/>
  <w15:commentEx w15:paraId="33BCAB30" w15:done="0"/>
  <w15:commentEx w15:paraId="451D9F82" w15:done="0"/>
  <w15:commentEx w15:paraId="62678DEA" w15:done="0"/>
  <w15:commentEx w15:paraId="68725A17" w15:done="0"/>
  <w15:commentEx w15:paraId="650FEB9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7E786" w16cex:dateUtc="2024-06-27T10:28:00Z"/>
  <w16cex:commentExtensible w16cex:durableId="2A269B4E" w16cex:dateUtc="2024-06-26T10:51:00Z"/>
  <w16cex:commentExtensible w16cex:durableId="2A269B72" w16cex:dateUtc="2024-06-26T10:51:00Z"/>
  <w16cex:commentExtensible w16cex:durableId="2A269C0C" w16cex:dateUtc="2024-06-26T10:54:00Z"/>
  <w16cex:commentExtensible w16cex:durableId="2A27F1A7" w16cex:dateUtc="2024-06-27T11:11:00Z"/>
  <w16cex:commentExtensible w16cex:durableId="2A27EE4F" w16cex:dateUtc="2024-06-27T10:57:00Z"/>
  <w16cex:commentExtensible w16cex:durableId="2A27C78C" w16cex:dateUtc="2024-06-27T08:12:00Z"/>
  <w16cex:commentExtensible w16cex:durableId="2A27C46F" w16cex:dateUtc="2024-06-27T07:58:00Z"/>
  <w16cex:commentExtensible w16cex:durableId="2A26F9B5" w16cex:dateUtc="2024-06-26T17:33:00Z"/>
  <w16cex:commentExtensible w16cex:durableId="2A26F97F" w16cex:dateUtc="2024-06-26T17:33:00Z"/>
  <w16cex:commentExtensible w16cex:durableId="2A27C4CC" w16cex:dateUtc="2024-06-27T08:00:00Z"/>
  <w16cex:commentExtensible w16cex:durableId="2A26F997" w16cex:dateUtc="2024-06-26T17:33:00Z"/>
  <w16cex:commentExtensible w16cex:durableId="2A27D466" w16cex:dateUtc="2024-06-27T09:07:00Z"/>
  <w16cex:commentExtensible w16cex:durableId="2A27C501" w16cex:dateUtc="2024-06-27T08:01:00Z"/>
  <w16cex:commentExtensible w16cex:durableId="2A26F96C" w16cex:dateUtc="2024-06-26T17:32:00Z"/>
  <w16cex:commentExtensible w16cex:durableId="2A27C517" w16cex:dateUtc="2024-06-27T08:01:00Z"/>
  <w16cex:commentExtensible w16cex:durableId="2A26F927" w16cex:dateUtc="2024-06-26T17:31:00Z"/>
  <w16cex:commentExtensible w16cex:durableId="2A27C548" w16cex:dateUtc="2024-06-27T08:02:00Z"/>
  <w16cex:commentExtensible w16cex:durableId="2A26F94C" w16cex:dateUtc="2024-06-26T17:32:00Z"/>
  <w16cex:commentExtensible w16cex:durableId="2A27CCD2" w16cex:dateUtc="2024-06-27T08:34:00Z"/>
  <w16cex:commentExtensible w16cex:durableId="2A27D59F" w16cex:dateUtc="2024-06-27T09:12:00Z"/>
  <w16cex:commentExtensible w16cex:durableId="2A27D7D8" w16cex:dateUtc="2024-06-27T09:21:00Z"/>
  <w16cex:commentExtensible w16cex:durableId="2A27E5AA" w16cex:dateUtc="2024-06-27T10:20:00Z"/>
  <w16cex:commentExtensible w16cex:durableId="2A2505B3" w16cex:dateUtc="2024-06-25T06:00:00Z"/>
  <w16cex:commentExtensible w16cex:durableId="2A26F7D7" w16cex:dateUtc="2024-06-26T17:25:00Z"/>
  <w16cex:commentExtensible w16cex:durableId="2A27EE11" w16cex:dateUtc="2024-06-27T10:56:00Z"/>
  <w16cex:commentExtensible w16cex:durableId="2A27F362" w16cex:dateUtc="2024-06-27T11:19:00Z"/>
  <w16cex:commentExtensible w16cex:durableId="2A27EF07" w16cex:dateUtc="2024-06-27T11:00:00Z"/>
  <w16cex:commentExtensible w16cex:durableId="2A27EF14" w16cex:dateUtc="2024-06-27T11:00:00Z"/>
  <w16cex:commentExtensible w16cex:durableId="2A27EDB3" w16cex:dateUtc="2024-06-27T10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EACE75" w16cid:durableId="2A27E786"/>
  <w16cid:commentId w16cid:paraId="0F48B9FA" w16cid:durableId="2A269B4E"/>
  <w16cid:commentId w16cid:paraId="198D9483" w16cid:durableId="2A269B72"/>
  <w16cid:commentId w16cid:paraId="6BA2A989" w16cid:durableId="2A269C0C"/>
  <w16cid:commentId w16cid:paraId="1B24989A" w16cid:durableId="2A27F1A7"/>
  <w16cid:commentId w16cid:paraId="38FAA6CE" w16cid:durableId="2A27EE4F"/>
  <w16cid:commentId w16cid:paraId="1A76A718" w16cid:durableId="2A27C78C"/>
  <w16cid:commentId w16cid:paraId="1C92541E" w16cid:durableId="2A27C46F"/>
  <w16cid:commentId w16cid:paraId="2E36BD4D" w16cid:durableId="2A26F9B5"/>
  <w16cid:commentId w16cid:paraId="6CEE6DD8" w16cid:durableId="2A26F97F"/>
  <w16cid:commentId w16cid:paraId="16F7F535" w16cid:durableId="2A27C4CC"/>
  <w16cid:commentId w16cid:paraId="42EF490B" w16cid:durableId="2A26F997"/>
  <w16cid:commentId w16cid:paraId="5A2FF46D" w16cid:durableId="2A27D466"/>
  <w16cid:commentId w16cid:paraId="02A16954" w16cid:durableId="2A27C501"/>
  <w16cid:commentId w16cid:paraId="0A85AB38" w16cid:durableId="2A26F96C"/>
  <w16cid:commentId w16cid:paraId="044CA27B" w16cid:durableId="2A27C517"/>
  <w16cid:commentId w16cid:paraId="208661E3" w16cid:durableId="2A26F927"/>
  <w16cid:commentId w16cid:paraId="07C1AAD0" w16cid:durableId="2A27C548"/>
  <w16cid:commentId w16cid:paraId="045E4A2A" w16cid:durableId="2A26F94C"/>
  <w16cid:commentId w16cid:paraId="472F6357" w16cid:durableId="2A27CCD2"/>
  <w16cid:commentId w16cid:paraId="2D0AE3C6" w16cid:durableId="2A27D59F"/>
  <w16cid:commentId w16cid:paraId="50167AEC" w16cid:durableId="2A27D7D8"/>
  <w16cid:commentId w16cid:paraId="5C595685" w16cid:durableId="2A27E5AA"/>
  <w16cid:commentId w16cid:paraId="24C12DBE" w16cid:durableId="2A2505B3"/>
  <w16cid:commentId w16cid:paraId="7D05EB24" w16cid:durableId="2A26F7D7"/>
  <w16cid:commentId w16cid:paraId="33BCAB30" w16cid:durableId="2A27EE11"/>
  <w16cid:commentId w16cid:paraId="451D9F82" w16cid:durableId="2A27F362"/>
  <w16cid:commentId w16cid:paraId="62678DEA" w16cid:durableId="2A27EF07"/>
  <w16cid:commentId w16cid:paraId="68725A17" w16cid:durableId="2A27EF14"/>
  <w16cid:commentId w16cid:paraId="650FEB94" w16cid:durableId="2A27ED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FD066" w14:textId="77777777" w:rsidR="00486D9A" w:rsidRDefault="00486D9A" w:rsidP="00486D9A">
      <w:r>
        <w:separator/>
      </w:r>
    </w:p>
  </w:endnote>
  <w:endnote w:type="continuationSeparator" w:id="0">
    <w:p w14:paraId="7A9E1EEF" w14:textId="77777777" w:rsidR="00486D9A" w:rsidRDefault="00486D9A" w:rsidP="00486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7491351"/>
      <w:docPartObj>
        <w:docPartGallery w:val="Page Numbers (Bottom of Page)"/>
        <w:docPartUnique/>
      </w:docPartObj>
    </w:sdtPr>
    <w:sdtEndPr/>
    <w:sdtContent>
      <w:p w14:paraId="45FE44BD" w14:textId="729C624E" w:rsidR="00486D9A" w:rsidRDefault="00486D9A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B5053F" w14:textId="77777777" w:rsidR="00486D9A" w:rsidRDefault="00486D9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7E477" w14:textId="77777777" w:rsidR="00486D9A" w:rsidRDefault="00486D9A" w:rsidP="00486D9A">
      <w:r>
        <w:separator/>
      </w:r>
    </w:p>
  </w:footnote>
  <w:footnote w:type="continuationSeparator" w:id="0">
    <w:p w14:paraId="327FB1AE" w14:textId="77777777" w:rsidR="00486D9A" w:rsidRDefault="00486D9A" w:rsidP="00486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6622B"/>
    <w:multiLevelType w:val="hybridMultilevel"/>
    <w:tmpl w:val="8B5005EA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27811"/>
    <w:multiLevelType w:val="hybridMultilevel"/>
    <w:tmpl w:val="B5BA482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4416D"/>
    <w:multiLevelType w:val="hybridMultilevel"/>
    <w:tmpl w:val="581C865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42D2"/>
    <w:multiLevelType w:val="hybridMultilevel"/>
    <w:tmpl w:val="95544A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25819"/>
    <w:multiLevelType w:val="hybridMultilevel"/>
    <w:tmpl w:val="DAB050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108DA"/>
    <w:multiLevelType w:val="hybridMultilevel"/>
    <w:tmpl w:val="D3DC4C5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67682">
    <w:abstractNumId w:val="2"/>
  </w:num>
  <w:num w:numId="2" w16cid:durableId="1487017029">
    <w:abstractNumId w:val="0"/>
  </w:num>
  <w:num w:numId="3" w16cid:durableId="107088247">
    <w:abstractNumId w:val="3"/>
  </w:num>
  <w:num w:numId="4" w16cid:durableId="645234085">
    <w:abstractNumId w:val="5"/>
  </w:num>
  <w:num w:numId="5" w16cid:durableId="290677071">
    <w:abstractNumId w:val="1"/>
  </w:num>
  <w:num w:numId="6" w16cid:durableId="99726978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oik">
    <w15:presenceInfo w15:providerId="AD" w15:userId="S::mari.koik@just.ee::35ec3d9a-739e-4d69-8d21-732e3e4a96d5"/>
  </w15:person>
  <w15:person w15:author="Helen Uustalu">
    <w15:presenceInfo w15:providerId="AD" w15:userId="S::Helen.Uustalu@just.ee::dae08b0d-4fb1-4621-9d19-6c7572605f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B01"/>
    <w:rsid w:val="00006081"/>
    <w:rsid w:val="0002017D"/>
    <w:rsid w:val="00044DA6"/>
    <w:rsid w:val="000522AE"/>
    <w:rsid w:val="0005772D"/>
    <w:rsid w:val="000660C5"/>
    <w:rsid w:val="000925FB"/>
    <w:rsid w:val="00093606"/>
    <w:rsid w:val="000B3C45"/>
    <w:rsid w:val="000C12FA"/>
    <w:rsid w:val="000C594E"/>
    <w:rsid w:val="000C75B2"/>
    <w:rsid w:val="00104873"/>
    <w:rsid w:val="00114072"/>
    <w:rsid w:val="001163B2"/>
    <w:rsid w:val="00123894"/>
    <w:rsid w:val="00141827"/>
    <w:rsid w:val="0014489B"/>
    <w:rsid w:val="0016014D"/>
    <w:rsid w:val="00166769"/>
    <w:rsid w:val="00180A0B"/>
    <w:rsid w:val="00180CF1"/>
    <w:rsid w:val="0018238C"/>
    <w:rsid w:val="00182D54"/>
    <w:rsid w:val="001864E1"/>
    <w:rsid w:val="001957CA"/>
    <w:rsid w:val="001D089F"/>
    <w:rsid w:val="001E0BD1"/>
    <w:rsid w:val="001F23BF"/>
    <w:rsid w:val="001F564F"/>
    <w:rsid w:val="00204E27"/>
    <w:rsid w:val="00206C74"/>
    <w:rsid w:val="00207039"/>
    <w:rsid w:val="00210740"/>
    <w:rsid w:val="002142C8"/>
    <w:rsid w:val="00236B05"/>
    <w:rsid w:val="002475B0"/>
    <w:rsid w:val="00252810"/>
    <w:rsid w:val="00261ECB"/>
    <w:rsid w:val="0027136E"/>
    <w:rsid w:val="00282C7A"/>
    <w:rsid w:val="002922B0"/>
    <w:rsid w:val="00295466"/>
    <w:rsid w:val="002A2B35"/>
    <w:rsid w:val="002D5F0B"/>
    <w:rsid w:val="002D703B"/>
    <w:rsid w:val="002E4350"/>
    <w:rsid w:val="002E7EE7"/>
    <w:rsid w:val="003127B0"/>
    <w:rsid w:val="00312FBE"/>
    <w:rsid w:val="00315222"/>
    <w:rsid w:val="00317607"/>
    <w:rsid w:val="00317DAE"/>
    <w:rsid w:val="00320CBD"/>
    <w:rsid w:val="0032672F"/>
    <w:rsid w:val="0032792B"/>
    <w:rsid w:val="00335ED7"/>
    <w:rsid w:val="0036420C"/>
    <w:rsid w:val="003843DC"/>
    <w:rsid w:val="003A74B0"/>
    <w:rsid w:val="003B219A"/>
    <w:rsid w:val="003C213E"/>
    <w:rsid w:val="003E2A05"/>
    <w:rsid w:val="003E7552"/>
    <w:rsid w:val="003F1C4B"/>
    <w:rsid w:val="003F24D4"/>
    <w:rsid w:val="004043EC"/>
    <w:rsid w:val="004069A8"/>
    <w:rsid w:val="00421CDF"/>
    <w:rsid w:val="00435009"/>
    <w:rsid w:val="004403FA"/>
    <w:rsid w:val="00447AEB"/>
    <w:rsid w:val="00461983"/>
    <w:rsid w:val="0047044A"/>
    <w:rsid w:val="00471FF6"/>
    <w:rsid w:val="00486D9A"/>
    <w:rsid w:val="004A1D1F"/>
    <w:rsid w:val="004B65EC"/>
    <w:rsid w:val="004C543D"/>
    <w:rsid w:val="004E0659"/>
    <w:rsid w:val="004E4E58"/>
    <w:rsid w:val="004E5A77"/>
    <w:rsid w:val="004F0985"/>
    <w:rsid w:val="004F44EF"/>
    <w:rsid w:val="004F5ABD"/>
    <w:rsid w:val="00532551"/>
    <w:rsid w:val="00533244"/>
    <w:rsid w:val="005B1649"/>
    <w:rsid w:val="005B1841"/>
    <w:rsid w:val="005C7977"/>
    <w:rsid w:val="005D1C97"/>
    <w:rsid w:val="005D2A29"/>
    <w:rsid w:val="005D4DCD"/>
    <w:rsid w:val="00600F28"/>
    <w:rsid w:val="0060216C"/>
    <w:rsid w:val="0061674B"/>
    <w:rsid w:val="0061711C"/>
    <w:rsid w:val="006422B0"/>
    <w:rsid w:val="0064764A"/>
    <w:rsid w:val="00690968"/>
    <w:rsid w:val="00693261"/>
    <w:rsid w:val="006B4A31"/>
    <w:rsid w:val="006D39EF"/>
    <w:rsid w:val="006E000F"/>
    <w:rsid w:val="006E0D65"/>
    <w:rsid w:val="006F4A2A"/>
    <w:rsid w:val="0070281D"/>
    <w:rsid w:val="00711568"/>
    <w:rsid w:val="00712827"/>
    <w:rsid w:val="00722770"/>
    <w:rsid w:val="00724603"/>
    <w:rsid w:val="00731201"/>
    <w:rsid w:val="007452FD"/>
    <w:rsid w:val="00751CAA"/>
    <w:rsid w:val="00752A9A"/>
    <w:rsid w:val="00757D6E"/>
    <w:rsid w:val="00760027"/>
    <w:rsid w:val="00762B0C"/>
    <w:rsid w:val="00770B63"/>
    <w:rsid w:val="007942FC"/>
    <w:rsid w:val="00794E85"/>
    <w:rsid w:val="007A5B76"/>
    <w:rsid w:val="007B432E"/>
    <w:rsid w:val="007B49DF"/>
    <w:rsid w:val="007C0D27"/>
    <w:rsid w:val="007D23C2"/>
    <w:rsid w:val="007E4EC9"/>
    <w:rsid w:val="007F5D78"/>
    <w:rsid w:val="007F6D5F"/>
    <w:rsid w:val="0081535E"/>
    <w:rsid w:val="00821551"/>
    <w:rsid w:val="0084200A"/>
    <w:rsid w:val="008577FD"/>
    <w:rsid w:val="00862AE3"/>
    <w:rsid w:val="0086495F"/>
    <w:rsid w:val="008669BA"/>
    <w:rsid w:val="008769EA"/>
    <w:rsid w:val="00884C83"/>
    <w:rsid w:val="00885E4D"/>
    <w:rsid w:val="00894238"/>
    <w:rsid w:val="008A3C21"/>
    <w:rsid w:val="008A6907"/>
    <w:rsid w:val="008B5E37"/>
    <w:rsid w:val="008D3E29"/>
    <w:rsid w:val="008E0132"/>
    <w:rsid w:val="008F3138"/>
    <w:rsid w:val="00902803"/>
    <w:rsid w:val="00902FE7"/>
    <w:rsid w:val="00905A15"/>
    <w:rsid w:val="009313AE"/>
    <w:rsid w:val="009354DE"/>
    <w:rsid w:val="00942C43"/>
    <w:rsid w:val="00952A3A"/>
    <w:rsid w:val="009556A2"/>
    <w:rsid w:val="00963389"/>
    <w:rsid w:val="009721C0"/>
    <w:rsid w:val="0097278A"/>
    <w:rsid w:val="009827DC"/>
    <w:rsid w:val="009855F1"/>
    <w:rsid w:val="009C380D"/>
    <w:rsid w:val="009C59DA"/>
    <w:rsid w:val="009D04DF"/>
    <w:rsid w:val="009D1F42"/>
    <w:rsid w:val="009E16FC"/>
    <w:rsid w:val="009F25FB"/>
    <w:rsid w:val="009F3DCF"/>
    <w:rsid w:val="00A04CD4"/>
    <w:rsid w:val="00A15A1C"/>
    <w:rsid w:val="00A22822"/>
    <w:rsid w:val="00A55CF4"/>
    <w:rsid w:val="00A73013"/>
    <w:rsid w:val="00A94F87"/>
    <w:rsid w:val="00A97E19"/>
    <w:rsid w:val="00AA203E"/>
    <w:rsid w:val="00AC2DFA"/>
    <w:rsid w:val="00AC6D5D"/>
    <w:rsid w:val="00AD2058"/>
    <w:rsid w:val="00AD248A"/>
    <w:rsid w:val="00AD2793"/>
    <w:rsid w:val="00AD3D34"/>
    <w:rsid w:val="00AD6E0E"/>
    <w:rsid w:val="00AD6F83"/>
    <w:rsid w:val="00AD776D"/>
    <w:rsid w:val="00AE30D4"/>
    <w:rsid w:val="00AF391E"/>
    <w:rsid w:val="00AF4B01"/>
    <w:rsid w:val="00B02B29"/>
    <w:rsid w:val="00B0529A"/>
    <w:rsid w:val="00B23C16"/>
    <w:rsid w:val="00B35EF7"/>
    <w:rsid w:val="00B5614F"/>
    <w:rsid w:val="00B60384"/>
    <w:rsid w:val="00B60E02"/>
    <w:rsid w:val="00B62441"/>
    <w:rsid w:val="00B62B97"/>
    <w:rsid w:val="00B7273C"/>
    <w:rsid w:val="00B7360D"/>
    <w:rsid w:val="00B822F6"/>
    <w:rsid w:val="00B92C5D"/>
    <w:rsid w:val="00BA7D7D"/>
    <w:rsid w:val="00BC05DC"/>
    <w:rsid w:val="00BC20BE"/>
    <w:rsid w:val="00BD0A76"/>
    <w:rsid w:val="00BD671D"/>
    <w:rsid w:val="00BE5A21"/>
    <w:rsid w:val="00BF5125"/>
    <w:rsid w:val="00BF7717"/>
    <w:rsid w:val="00C0040E"/>
    <w:rsid w:val="00C042A0"/>
    <w:rsid w:val="00C1365A"/>
    <w:rsid w:val="00C20C36"/>
    <w:rsid w:val="00C34ADB"/>
    <w:rsid w:val="00C72D05"/>
    <w:rsid w:val="00C733A6"/>
    <w:rsid w:val="00C77646"/>
    <w:rsid w:val="00C82E8D"/>
    <w:rsid w:val="00C87152"/>
    <w:rsid w:val="00CA5E8F"/>
    <w:rsid w:val="00CA6612"/>
    <w:rsid w:val="00CB2B07"/>
    <w:rsid w:val="00CC5411"/>
    <w:rsid w:val="00CD0826"/>
    <w:rsid w:val="00CE400E"/>
    <w:rsid w:val="00D07911"/>
    <w:rsid w:val="00D10740"/>
    <w:rsid w:val="00D25B9E"/>
    <w:rsid w:val="00D5600A"/>
    <w:rsid w:val="00D6328E"/>
    <w:rsid w:val="00D71EC3"/>
    <w:rsid w:val="00D800A1"/>
    <w:rsid w:val="00D92492"/>
    <w:rsid w:val="00D95FD0"/>
    <w:rsid w:val="00D97CA8"/>
    <w:rsid w:val="00DA3AC9"/>
    <w:rsid w:val="00DB4A55"/>
    <w:rsid w:val="00DB56DA"/>
    <w:rsid w:val="00DD409B"/>
    <w:rsid w:val="00DF4DCD"/>
    <w:rsid w:val="00DF7847"/>
    <w:rsid w:val="00DF7DA8"/>
    <w:rsid w:val="00E03EC1"/>
    <w:rsid w:val="00E21656"/>
    <w:rsid w:val="00E24911"/>
    <w:rsid w:val="00E25A16"/>
    <w:rsid w:val="00E26C52"/>
    <w:rsid w:val="00E31335"/>
    <w:rsid w:val="00E42F49"/>
    <w:rsid w:val="00E5191E"/>
    <w:rsid w:val="00E60836"/>
    <w:rsid w:val="00E67BE4"/>
    <w:rsid w:val="00E76E7D"/>
    <w:rsid w:val="00E92630"/>
    <w:rsid w:val="00E97878"/>
    <w:rsid w:val="00E97BB5"/>
    <w:rsid w:val="00EA47AB"/>
    <w:rsid w:val="00EA5828"/>
    <w:rsid w:val="00EC6D53"/>
    <w:rsid w:val="00ED0D45"/>
    <w:rsid w:val="00ED1669"/>
    <w:rsid w:val="00ED4A18"/>
    <w:rsid w:val="00EF3B92"/>
    <w:rsid w:val="00F240BC"/>
    <w:rsid w:val="00F41C88"/>
    <w:rsid w:val="00F42363"/>
    <w:rsid w:val="00F63FC3"/>
    <w:rsid w:val="00F65EEA"/>
    <w:rsid w:val="00F8081B"/>
    <w:rsid w:val="00F87DF9"/>
    <w:rsid w:val="00FA05EC"/>
    <w:rsid w:val="00FB1CEF"/>
    <w:rsid w:val="00FC0CB3"/>
    <w:rsid w:val="00FC3FD8"/>
    <w:rsid w:val="00FE6A31"/>
    <w:rsid w:val="00FE7F01"/>
    <w:rsid w:val="00FF4AEA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53C257E"/>
  <w15:chartTrackingRefBased/>
  <w15:docId w15:val="{D14EC0C9-D8D8-4000-88CA-7EA4FDD0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71FF6"/>
    <w:pPr>
      <w:spacing w:after="0" w:line="240" w:lineRule="auto"/>
      <w:jc w:val="both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EA47AB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AD6F8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D6F8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D6F83"/>
    <w:rPr>
      <w:sz w:val="20"/>
      <w:szCs w:val="20"/>
    </w:rPr>
  </w:style>
  <w:style w:type="paragraph" w:styleId="Redaktsioon">
    <w:name w:val="Revision"/>
    <w:hidden/>
    <w:uiPriority w:val="99"/>
    <w:semiHidden/>
    <w:rsid w:val="004C543D"/>
    <w:pPr>
      <w:spacing w:after="0" w:line="240" w:lineRule="auto"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F25F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F25FB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4403F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403FA"/>
    <w:rPr>
      <w:color w:val="605E5C"/>
      <w:shd w:val="clear" w:color="auto" w:fill="E1DFDD"/>
    </w:rPr>
  </w:style>
  <w:style w:type="character" w:customStyle="1" w:styleId="ui-provider">
    <w:name w:val="ui-provider"/>
    <w:basedOn w:val="Liguvaikefont"/>
    <w:rsid w:val="00BF7717"/>
  </w:style>
  <w:style w:type="paragraph" w:styleId="Pis">
    <w:name w:val="header"/>
    <w:basedOn w:val="Normaallaad"/>
    <w:link w:val="PisMrk"/>
    <w:uiPriority w:val="99"/>
    <w:unhideWhenUsed/>
    <w:rsid w:val="00486D9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86D9A"/>
  </w:style>
  <w:style w:type="paragraph" w:styleId="Jalus">
    <w:name w:val="footer"/>
    <w:basedOn w:val="Normaallaad"/>
    <w:link w:val="JalusMrk"/>
    <w:uiPriority w:val="99"/>
    <w:unhideWhenUsed/>
    <w:rsid w:val="00486D9A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86D9A"/>
  </w:style>
  <w:style w:type="character" w:styleId="Klastatudhperlink">
    <w:name w:val="FollowedHyperlink"/>
    <w:basedOn w:val="Liguvaikefont"/>
    <w:uiPriority w:val="99"/>
    <w:semiHidden/>
    <w:unhideWhenUsed/>
    <w:rsid w:val="00486D9A"/>
    <w:rPr>
      <w:color w:val="954F72" w:themeColor="followedHyperlink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D1074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052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43A98-6E0D-4689-99EA-A6490F274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1806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Mari Koik</cp:lastModifiedBy>
  <cp:revision>16</cp:revision>
  <cp:lastPrinted>2024-06-13T08:13:00Z</cp:lastPrinted>
  <dcterms:created xsi:type="dcterms:W3CDTF">2024-06-21T08:45:00Z</dcterms:created>
  <dcterms:modified xsi:type="dcterms:W3CDTF">2024-06-27T11:19:00Z</dcterms:modified>
</cp:coreProperties>
</file>